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47D1" w14:textId="77777777" w:rsidR="00D026D9" w:rsidRPr="00D026D9" w:rsidRDefault="00EE674F" w:rsidP="00EE3B69">
      <w:pPr>
        <w:pStyle w:val="Annexetitreacte"/>
        <w:rPr>
          <w:u w:val="none"/>
          <w:lang w:val="en-GB"/>
        </w:rPr>
      </w:pPr>
      <w:r>
        <w:rPr>
          <w:u w:val="none"/>
          <w:lang w:val="en-GB"/>
        </w:rPr>
        <w:t>EN</w:t>
      </w:r>
    </w:p>
    <w:p w14:paraId="4D5BF5CA" w14:textId="77777777" w:rsidR="00EE3B69" w:rsidRPr="00E975DF" w:rsidRDefault="00EE3B69" w:rsidP="00EE3B69">
      <w:pPr>
        <w:pStyle w:val="Annexetitreacte"/>
        <w:rPr>
          <w:lang w:val="en-GB"/>
        </w:rPr>
      </w:pPr>
      <w:r w:rsidRPr="00E975DF">
        <w:rPr>
          <w:lang w:val="en-GB"/>
        </w:rPr>
        <w:t>ANNEX IV</w:t>
      </w:r>
    </w:p>
    <w:tbl>
      <w:tblPr>
        <w:tblW w:w="0" w:type="auto"/>
        <w:tblLayout w:type="fixed"/>
        <w:tblLook w:val="0000" w:firstRow="0" w:lastRow="0" w:firstColumn="0" w:lastColumn="0" w:noHBand="0" w:noVBand="0"/>
      </w:tblPr>
      <w:tblGrid>
        <w:gridCol w:w="650"/>
        <w:gridCol w:w="1764"/>
        <w:gridCol w:w="6872"/>
      </w:tblGrid>
      <w:tr w:rsidR="00EE3B69" w:rsidRPr="00E975DF" w14:paraId="4EE0A02F" w14:textId="77777777" w:rsidTr="00DC4EC8">
        <w:tc>
          <w:tcPr>
            <w:tcW w:w="9286" w:type="dxa"/>
            <w:gridSpan w:val="3"/>
            <w:tcBorders>
              <w:top w:val="single" w:sz="2" w:space="0" w:color="auto"/>
              <w:left w:val="single" w:sz="2" w:space="0" w:color="auto"/>
              <w:bottom w:val="single" w:sz="2" w:space="0" w:color="auto"/>
              <w:right w:val="single" w:sz="2" w:space="0" w:color="auto"/>
            </w:tcBorders>
          </w:tcPr>
          <w:p w14:paraId="5BF1308E" w14:textId="77777777" w:rsidR="00EE3B69" w:rsidRPr="00E975DF" w:rsidRDefault="00EE3B69" w:rsidP="00DC4EC8">
            <w:pPr>
              <w:pStyle w:val="NormalCentered"/>
              <w:rPr>
                <w:lang w:val="en-GB"/>
              </w:rPr>
            </w:pPr>
            <w:r w:rsidRPr="00E975DF">
              <w:rPr>
                <w:i/>
                <w:iCs/>
                <w:lang w:val="en-GB"/>
              </w:rPr>
              <w:t>Asset categories</w:t>
            </w:r>
          </w:p>
        </w:tc>
      </w:tr>
      <w:tr w:rsidR="00EE3B69" w:rsidRPr="00E975DF" w14:paraId="54BDF2AC" w14:textId="77777777" w:rsidTr="00DC4EC8">
        <w:tc>
          <w:tcPr>
            <w:tcW w:w="2414" w:type="dxa"/>
            <w:gridSpan w:val="2"/>
            <w:tcBorders>
              <w:top w:val="single" w:sz="2" w:space="0" w:color="auto"/>
              <w:left w:val="single" w:sz="2" w:space="0" w:color="auto"/>
              <w:bottom w:val="single" w:sz="2" w:space="0" w:color="auto"/>
              <w:right w:val="single" w:sz="2" w:space="0" w:color="auto"/>
            </w:tcBorders>
          </w:tcPr>
          <w:p w14:paraId="1A6E1ACB" w14:textId="77777777" w:rsidR="00EE3B69" w:rsidRPr="00E975DF" w:rsidRDefault="00EE3B69" w:rsidP="00DC4EC8">
            <w:pPr>
              <w:pStyle w:val="NormalCentered"/>
              <w:rPr>
                <w:lang w:val="en-GB"/>
              </w:rPr>
            </w:pPr>
            <w:r w:rsidRPr="00E975DF">
              <w:rPr>
                <w:lang w:val="en-GB"/>
              </w:rPr>
              <w:t>Category</w:t>
            </w:r>
          </w:p>
        </w:tc>
        <w:tc>
          <w:tcPr>
            <w:tcW w:w="6872" w:type="dxa"/>
            <w:tcBorders>
              <w:top w:val="single" w:sz="2" w:space="0" w:color="auto"/>
              <w:left w:val="single" w:sz="2" w:space="0" w:color="auto"/>
              <w:bottom w:val="single" w:sz="2" w:space="0" w:color="auto"/>
              <w:right w:val="single" w:sz="2" w:space="0" w:color="auto"/>
            </w:tcBorders>
          </w:tcPr>
          <w:p w14:paraId="0D06B0EC" w14:textId="77777777" w:rsidR="00EE3B69" w:rsidRPr="00E975DF" w:rsidRDefault="00EE3B69" w:rsidP="00DC4EC8">
            <w:pPr>
              <w:pStyle w:val="NormalCentered"/>
              <w:rPr>
                <w:lang w:val="en-GB"/>
              </w:rPr>
            </w:pPr>
            <w:r w:rsidRPr="00E975DF">
              <w:rPr>
                <w:lang w:val="en-GB"/>
              </w:rPr>
              <w:t>Definition</w:t>
            </w:r>
          </w:p>
        </w:tc>
      </w:tr>
      <w:tr w:rsidR="00EE3B69" w:rsidRPr="007C41FD" w14:paraId="0DCCD034" w14:textId="77777777" w:rsidTr="00DC4EC8">
        <w:tc>
          <w:tcPr>
            <w:tcW w:w="650" w:type="dxa"/>
            <w:tcBorders>
              <w:top w:val="single" w:sz="2" w:space="0" w:color="auto"/>
              <w:left w:val="single" w:sz="2" w:space="0" w:color="auto"/>
              <w:bottom w:val="single" w:sz="2" w:space="0" w:color="auto"/>
              <w:right w:val="single" w:sz="2" w:space="0" w:color="auto"/>
            </w:tcBorders>
          </w:tcPr>
          <w:p w14:paraId="16139F62" w14:textId="77777777" w:rsidR="00EE3B69" w:rsidRPr="00E975DF" w:rsidRDefault="00EE3B69" w:rsidP="00DC4EC8">
            <w:pPr>
              <w:pStyle w:val="NormalLeft"/>
              <w:rPr>
                <w:lang w:val="en-GB"/>
              </w:rPr>
            </w:pPr>
            <w:r w:rsidRPr="00E975DF">
              <w:rPr>
                <w:lang w:val="en-GB"/>
              </w:rPr>
              <w:t>1</w:t>
            </w:r>
          </w:p>
        </w:tc>
        <w:tc>
          <w:tcPr>
            <w:tcW w:w="1764" w:type="dxa"/>
            <w:tcBorders>
              <w:top w:val="single" w:sz="2" w:space="0" w:color="auto"/>
              <w:left w:val="single" w:sz="2" w:space="0" w:color="auto"/>
              <w:bottom w:val="single" w:sz="2" w:space="0" w:color="auto"/>
              <w:right w:val="single" w:sz="2" w:space="0" w:color="auto"/>
            </w:tcBorders>
          </w:tcPr>
          <w:p w14:paraId="09D61F7D" w14:textId="77777777" w:rsidR="00EE3B69" w:rsidRPr="00E975DF" w:rsidRDefault="00EE3B69" w:rsidP="00DC4EC8">
            <w:pPr>
              <w:pStyle w:val="NormalLeft"/>
              <w:rPr>
                <w:lang w:val="en-GB"/>
              </w:rPr>
            </w:pPr>
            <w:r w:rsidRPr="00E975DF">
              <w:rPr>
                <w:lang w:val="en-GB"/>
              </w:rPr>
              <w:t>Government bonds</w:t>
            </w:r>
          </w:p>
        </w:tc>
        <w:tc>
          <w:tcPr>
            <w:tcW w:w="6872" w:type="dxa"/>
            <w:tcBorders>
              <w:top w:val="single" w:sz="2" w:space="0" w:color="auto"/>
              <w:left w:val="single" w:sz="2" w:space="0" w:color="auto"/>
              <w:bottom w:val="single" w:sz="2" w:space="0" w:color="auto"/>
              <w:right w:val="single" w:sz="2" w:space="0" w:color="auto"/>
            </w:tcBorders>
          </w:tcPr>
          <w:p w14:paraId="7682AA51" w14:textId="5E56834B" w:rsidR="00EE3B69" w:rsidRPr="00E975DF" w:rsidRDefault="00EE3B69" w:rsidP="00C468AB">
            <w:pPr>
              <w:pStyle w:val="NormalLeft"/>
              <w:rPr>
                <w:lang w:val="en-GB"/>
              </w:rPr>
            </w:pPr>
            <w:r w:rsidRPr="00E975DF">
              <w:rPr>
                <w:lang w:val="en-GB"/>
              </w:rPr>
              <w:t>Bonds issued by public authorities, whether by central governments supra-national government institutions, regional governments</w:t>
            </w:r>
            <w:ins w:id="0" w:author="Author">
              <w:r w:rsidR="00C468AB">
                <w:rPr>
                  <w:lang w:val="en-GB"/>
                </w:rPr>
                <w:t>,</w:t>
              </w:r>
            </w:ins>
            <w:r w:rsidRPr="00E975DF">
              <w:rPr>
                <w:lang w:val="en-GB"/>
              </w:rPr>
              <w:t xml:space="preserve"> </w:t>
            </w:r>
            <w:del w:id="1" w:author="Author">
              <w:r w:rsidRPr="00E975DF" w:rsidDel="00C468AB">
                <w:rPr>
                  <w:lang w:val="en-GB"/>
                </w:rPr>
                <w:delText xml:space="preserve">or </w:delText>
              </w:r>
            </w:del>
            <w:r w:rsidRPr="00E975DF">
              <w:rPr>
                <w:lang w:val="en-GB"/>
              </w:rPr>
              <w:t xml:space="preserve">local authorities </w:t>
            </w:r>
            <w:ins w:id="2" w:author="Author">
              <w:r w:rsidR="00C468AB" w:rsidRPr="00C468AB">
                <w:rPr>
                  <w:lang w:val="en-GB"/>
                </w:rPr>
                <w:t xml:space="preserve">or central banks </w:t>
              </w:r>
            </w:ins>
            <w:r w:rsidRPr="00E975DF">
              <w:rPr>
                <w:lang w:val="en-GB"/>
              </w:rPr>
              <w:t>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Pr>
                <w:lang w:val="en-GB"/>
              </w:rPr>
              <w:t xml:space="preserve">, </w:t>
            </w:r>
            <w:r w:rsidRPr="00D026D9">
              <w:rPr>
                <w:lang w:val="en-IE"/>
              </w:rPr>
              <w:t>regional governments and local authorities listed in Article 1 of Implementing Regulation (EU) 2015/2011</w:t>
            </w:r>
            <w:r w:rsidRPr="00E975DF">
              <w:rPr>
                <w:lang w:val="en-GB"/>
              </w:rPr>
              <w:t>, where the guarantee meets the requirements set out in Article 215 of Delegated Regulation</w:t>
            </w:r>
            <w:r w:rsidR="00A260FB">
              <w:rPr>
                <w:lang w:val="en-GB"/>
              </w:rPr>
              <w:t xml:space="preserve"> (EU)</w:t>
            </w:r>
            <w:r w:rsidRPr="00E975DF">
              <w:rPr>
                <w:lang w:val="en-GB"/>
              </w:rPr>
              <w:t xml:space="preserve"> 2015/35.</w:t>
            </w:r>
          </w:p>
        </w:tc>
      </w:tr>
      <w:tr w:rsidR="00EE3B69" w:rsidRPr="00E975DF" w14:paraId="0D3B42D0" w14:textId="77777777" w:rsidTr="00DC4EC8">
        <w:tc>
          <w:tcPr>
            <w:tcW w:w="650" w:type="dxa"/>
            <w:tcBorders>
              <w:top w:val="single" w:sz="2" w:space="0" w:color="auto"/>
              <w:left w:val="single" w:sz="2" w:space="0" w:color="auto"/>
              <w:bottom w:val="single" w:sz="2" w:space="0" w:color="auto"/>
              <w:right w:val="single" w:sz="2" w:space="0" w:color="auto"/>
            </w:tcBorders>
          </w:tcPr>
          <w:p w14:paraId="055C083A" w14:textId="77777777" w:rsidR="00EE3B69" w:rsidRPr="00E975DF" w:rsidRDefault="00EE3B69" w:rsidP="00DC4EC8">
            <w:pPr>
              <w:pStyle w:val="NormalLeft"/>
              <w:rPr>
                <w:lang w:val="en-GB"/>
              </w:rPr>
            </w:pPr>
            <w:r w:rsidRPr="00E975DF">
              <w:rPr>
                <w:lang w:val="en-GB"/>
              </w:rPr>
              <w:t>2</w:t>
            </w:r>
          </w:p>
        </w:tc>
        <w:tc>
          <w:tcPr>
            <w:tcW w:w="1764" w:type="dxa"/>
            <w:tcBorders>
              <w:top w:val="single" w:sz="2" w:space="0" w:color="auto"/>
              <w:left w:val="single" w:sz="2" w:space="0" w:color="auto"/>
              <w:bottom w:val="single" w:sz="2" w:space="0" w:color="auto"/>
              <w:right w:val="single" w:sz="2" w:space="0" w:color="auto"/>
            </w:tcBorders>
          </w:tcPr>
          <w:p w14:paraId="36B4486D" w14:textId="77777777" w:rsidR="00EE3B69" w:rsidRPr="00E975DF" w:rsidRDefault="00EE3B69" w:rsidP="00DC4EC8">
            <w:pPr>
              <w:pStyle w:val="NormalLeft"/>
              <w:rPr>
                <w:lang w:val="en-GB"/>
              </w:rPr>
            </w:pPr>
            <w:r w:rsidRPr="00E975DF">
              <w:rPr>
                <w:lang w:val="en-GB"/>
              </w:rPr>
              <w:t>Corporate bonds</w:t>
            </w:r>
          </w:p>
        </w:tc>
        <w:tc>
          <w:tcPr>
            <w:tcW w:w="6872" w:type="dxa"/>
            <w:tcBorders>
              <w:top w:val="single" w:sz="2" w:space="0" w:color="auto"/>
              <w:left w:val="single" w:sz="2" w:space="0" w:color="auto"/>
              <w:bottom w:val="single" w:sz="2" w:space="0" w:color="auto"/>
              <w:right w:val="single" w:sz="2" w:space="0" w:color="auto"/>
            </w:tcBorders>
          </w:tcPr>
          <w:p w14:paraId="3D4B4FA5" w14:textId="77777777" w:rsidR="00EE3B69" w:rsidRPr="00E975DF" w:rsidRDefault="00EE3B69" w:rsidP="00DC4EC8">
            <w:pPr>
              <w:pStyle w:val="NormalLeft"/>
              <w:rPr>
                <w:lang w:val="en-GB"/>
              </w:rPr>
            </w:pPr>
            <w:r w:rsidRPr="00E975DF">
              <w:rPr>
                <w:lang w:val="en-GB"/>
              </w:rPr>
              <w:t>Bonds issued by corporations</w:t>
            </w:r>
          </w:p>
        </w:tc>
      </w:tr>
      <w:tr w:rsidR="00EE3B69" w:rsidRPr="007C41FD" w14:paraId="64E6F96C" w14:textId="77777777" w:rsidTr="00DC4EC8">
        <w:tc>
          <w:tcPr>
            <w:tcW w:w="650" w:type="dxa"/>
            <w:tcBorders>
              <w:top w:val="single" w:sz="2" w:space="0" w:color="auto"/>
              <w:left w:val="single" w:sz="2" w:space="0" w:color="auto"/>
              <w:bottom w:val="single" w:sz="2" w:space="0" w:color="auto"/>
              <w:right w:val="single" w:sz="2" w:space="0" w:color="auto"/>
            </w:tcBorders>
          </w:tcPr>
          <w:p w14:paraId="357EDF2F" w14:textId="77777777" w:rsidR="00EE3B69" w:rsidRPr="00E975DF" w:rsidRDefault="00EE3B69" w:rsidP="00DC4EC8">
            <w:pPr>
              <w:pStyle w:val="NormalLeft"/>
              <w:rPr>
                <w:lang w:val="en-GB"/>
              </w:rPr>
            </w:pPr>
            <w:r w:rsidRPr="00E975DF">
              <w:rPr>
                <w:lang w:val="en-GB"/>
              </w:rPr>
              <w:t>3</w:t>
            </w:r>
          </w:p>
        </w:tc>
        <w:tc>
          <w:tcPr>
            <w:tcW w:w="1764" w:type="dxa"/>
            <w:tcBorders>
              <w:top w:val="single" w:sz="2" w:space="0" w:color="auto"/>
              <w:left w:val="single" w:sz="2" w:space="0" w:color="auto"/>
              <w:bottom w:val="single" w:sz="2" w:space="0" w:color="auto"/>
              <w:right w:val="single" w:sz="2" w:space="0" w:color="auto"/>
            </w:tcBorders>
          </w:tcPr>
          <w:p w14:paraId="5F44DBB3" w14:textId="77777777" w:rsidR="00EE3B69" w:rsidRPr="00E975DF" w:rsidRDefault="00EE3B69" w:rsidP="00DC4EC8">
            <w:pPr>
              <w:pStyle w:val="NormalLeft"/>
              <w:rPr>
                <w:lang w:val="en-GB"/>
              </w:rPr>
            </w:pPr>
            <w:r w:rsidRPr="00E975DF">
              <w:rPr>
                <w:lang w:val="en-GB"/>
              </w:rPr>
              <w:t>Equity</w:t>
            </w:r>
          </w:p>
        </w:tc>
        <w:tc>
          <w:tcPr>
            <w:tcW w:w="6872" w:type="dxa"/>
            <w:tcBorders>
              <w:top w:val="single" w:sz="2" w:space="0" w:color="auto"/>
              <w:left w:val="single" w:sz="2" w:space="0" w:color="auto"/>
              <w:bottom w:val="single" w:sz="2" w:space="0" w:color="auto"/>
              <w:right w:val="single" w:sz="2" w:space="0" w:color="auto"/>
            </w:tcBorders>
          </w:tcPr>
          <w:p w14:paraId="6FAD42C2" w14:textId="77777777" w:rsidR="00EE3B69" w:rsidRPr="00E975DF" w:rsidRDefault="00EE3B69" w:rsidP="00DC4EC8">
            <w:pPr>
              <w:pStyle w:val="NormalLeft"/>
              <w:rPr>
                <w:lang w:val="en-GB"/>
              </w:rPr>
            </w:pPr>
            <w:r w:rsidRPr="00E975DF">
              <w:rPr>
                <w:lang w:val="en-GB"/>
              </w:rPr>
              <w:t>Shares and other securities equivalent to shares representing corporations' capital, i.e., representing ownership in a corporation</w:t>
            </w:r>
          </w:p>
        </w:tc>
      </w:tr>
      <w:tr w:rsidR="00EE3B69" w:rsidRPr="007C41FD" w14:paraId="12F01554" w14:textId="77777777" w:rsidTr="00DC4EC8">
        <w:tc>
          <w:tcPr>
            <w:tcW w:w="650" w:type="dxa"/>
            <w:tcBorders>
              <w:top w:val="single" w:sz="2" w:space="0" w:color="auto"/>
              <w:left w:val="single" w:sz="2" w:space="0" w:color="auto"/>
              <w:bottom w:val="single" w:sz="2" w:space="0" w:color="auto"/>
              <w:right w:val="single" w:sz="2" w:space="0" w:color="auto"/>
            </w:tcBorders>
          </w:tcPr>
          <w:p w14:paraId="0BFB8246" w14:textId="77777777" w:rsidR="00EE3B69" w:rsidRPr="00E975DF" w:rsidRDefault="00EE3B69" w:rsidP="00DC4EC8">
            <w:pPr>
              <w:pStyle w:val="NormalLeft"/>
              <w:rPr>
                <w:lang w:val="en-GB"/>
              </w:rPr>
            </w:pPr>
            <w:r w:rsidRPr="00E975DF">
              <w:rPr>
                <w:lang w:val="en-GB"/>
              </w:rPr>
              <w:t>4</w:t>
            </w:r>
          </w:p>
        </w:tc>
        <w:tc>
          <w:tcPr>
            <w:tcW w:w="1764" w:type="dxa"/>
            <w:tcBorders>
              <w:top w:val="single" w:sz="2" w:space="0" w:color="auto"/>
              <w:left w:val="single" w:sz="2" w:space="0" w:color="auto"/>
              <w:bottom w:val="single" w:sz="2" w:space="0" w:color="auto"/>
              <w:right w:val="single" w:sz="2" w:space="0" w:color="auto"/>
            </w:tcBorders>
          </w:tcPr>
          <w:p w14:paraId="4AC16955" w14:textId="77777777" w:rsidR="00EE3B69" w:rsidRPr="00E975DF" w:rsidRDefault="00EE3B69" w:rsidP="00DC4EC8">
            <w:pPr>
              <w:pStyle w:val="NormalLeft"/>
              <w:rPr>
                <w:lang w:val="en-GB"/>
              </w:rPr>
            </w:pPr>
            <w:r w:rsidRPr="00E975DF">
              <w:rPr>
                <w:lang w:val="en-GB"/>
              </w:rPr>
              <w:t>Collective Investment Undertakings</w:t>
            </w:r>
          </w:p>
        </w:tc>
        <w:tc>
          <w:tcPr>
            <w:tcW w:w="6872" w:type="dxa"/>
            <w:tcBorders>
              <w:top w:val="single" w:sz="2" w:space="0" w:color="auto"/>
              <w:left w:val="single" w:sz="2" w:space="0" w:color="auto"/>
              <w:bottom w:val="single" w:sz="2" w:space="0" w:color="auto"/>
              <w:right w:val="single" w:sz="2" w:space="0" w:color="auto"/>
            </w:tcBorders>
          </w:tcPr>
          <w:p w14:paraId="39A627C1" w14:textId="77777777" w:rsidR="00EE3B69" w:rsidRDefault="00EE3B69" w:rsidP="00DC4EC8">
            <w:pPr>
              <w:pStyle w:val="NormalLeft"/>
              <w:rPr>
                <w:ins w:id="3" w:author="Author"/>
                <w:lang w:val="en-GB"/>
              </w:rPr>
            </w:pPr>
            <w:r w:rsidRPr="00E975DF">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p w14:paraId="78F2BAAA" w14:textId="47F108B3" w:rsidR="00A26A93" w:rsidRPr="00E975DF" w:rsidRDefault="00A26A93" w:rsidP="00DC4EC8">
            <w:pPr>
              <w:pStyle w:val="NormalLeft"/>
              <w:rPr>
                <w:lang w:val="en-GB"/>
              </w:rPr>
            </w:pPr>
            <w:ins w:id="4" w:author="Author">
              <w:r>
                <w:rPr>
                  <w:lang w:val="en-GB"/>
                </w:rPr>
                <w:t>S</w:t>
              </w:r>
              <w:r w:rsidRPr="00A26A93">
                <w:rPr>
                  <w:lang w:val="en-GB"/>
                </w:rPr>
                <w:t>hares in investment funds, irrespective of their balance sheet classification (participation or not).</w:t>
              </w:r>
            </w:ins>
          </w:p>
        </w:tc>
      </w:tr>
      <w:tr w:rsidR="00EE3B69" w:rsidRPr="00E975DF" w14:paraId="716735A8" w14:textId="77777777" w:rsidTr="00DC4EC8">
        <w:tc>
          <w:tcPr>
            <w:tcW w:w="650" w:type="dxa"/>
            <w:tcBorders>
              <w:top w:val="single" w:sz="2" w:space="0" w:color="auto"/>
              <w:left w:val="single" w:sz="2" w:space="0" w:color="auto"/>
              <w:bottom w:val="single" w:sz="2" w:space="0" w:color="auto"/>
              <w:right w:val="single" w:sz="2" w:space="0" w:color="auto"/>
            </w:tcBorders>
          </w:tcPr>
          <w:p w14:paraId="1F6EFDE0" w14:textId="77777777" w:rsidR="00EE3B69" w:rsidRPr="00E975DF" w:rsidRDefault="00EE3B69" w:rsidP="00DC4EC8">
            <w:pPr>
              <w:pStyle w:val="NormalLeft"/>
              <w:rPr>
                <w:lang w:val="en-GB"/>
              </w:rPr>
            </w:pPr>
            <w:r w:rsidRPr="00E975DF">
              <w:rPr>
                <w:lang w:val="en-GB"/>
              </w:rPr>
              <w:t>5</w:t>
            </w:r>
          </w:p>
        </w:tc>
        <w:tc>
          <w:tcPr>
            <w:tcW w:w="1764" w:type="dxa"/>
            <w:tcBorders>
              <w:top w:val="single" w:sz="2" w:space="0" w:color="auto"/>
              <w:left w:val="single" w:sz="2" w:space="0" w:color="auto"/>
              <w:bottom w:val="single" w:sz="2" w:space="0" w:color="auto"/>
              <w:right w:val="single" w:sz="2" w:space="0" w:color="auto"/>
            </w:tcBorders>
          </w:tcPr>
          <w:p w14:paraId="000E435C" w14:textId="77777777" w:rsidR="00EE3B69" w:rsidRPr="00E975DF" w:rsidRDefault="00EE3B69" w:rsidP="00DC4EC8">
            <w:pPr>
              <w:pStyle w:val="NormalLeft"/>
              <w:rPr>
                <w:lang w:val="en-GB"/>
              </w:rPr>
            </w:pPr>
            <w:r w:rsidRPr="00E975DF">
              <w:rPr>
                <w:lang w:val="en-GB"/>
              </w:rPr>
              <w:t>Structured notes</w:t>
            </w:r>
          </w:p>
        </w:tc>
        <w:tc>
          <w:tcPr>
            <w:tcW w:w="6872" w:type="dxa"/>
            <w:tcBorders>
              <w:top w:val="single" w:sz="2" w:space="0" w:color="auto"/>
              <w:left w:val="single" w:sz="2" w:space="0" w:color="auto"/>
              <w:bottom w:val="single" w:sz="2" w:space="0" w:color="auto"/>
              <w:right w:val="single" w:sz="2" w:space="0" w:color="auto"/>
            </w:tcBorders>
          </w:tcPr>
          <w:p w14:paraId="3E3AD0C0" w14:textId="77777777" w:rsidR="00EE3B69" w:rsidRPr="00E975DF" w:rsidRDefault="00EE3B69" w:rsidP="00DC4EC8">
            <w:pPr>
              <w:pStyle w:val="NormalLeft"/>
              <w:rPr>
                <w:lang w:val="en-GB"/>
              </w:rPr>
            </w:pPr>
            <w:r w:rsidRPr="00E975DF">
              <w:rPr>
                <w:lang w:val="en-GB"/>
              </w:rPr>
              <w:t>Hybrid securities, combining a fixed income (return in the form of fixed payments) instrument with a series of derivative components. Excluded from this category are fixed income securities that are issued by sovereign governments. Concerns securities that have embedded one or a combination of categories of derivatives, including Credit Default Swaps (CDS), Constant Maturity Swaps (CMS), Credit Default Options (CDOp). Assets under this category are not subject to unbundling</w:t>
            </w:r>
          </w:p>
        </w:tc>
      </w:tr>
      <w:tr w:rsidR="00EE3B69" w:rsidRPr="00E975DF" w14:paraId="7F837DA8" w14:textId="77777777" w:rsidTr="00DC4EC8">
        <w:tc>
          <w:tcPr>
            <w:tcW w:w="650" w:type="dxa"/>
            <w:tcBorders>
              <w:top w:val="single" w:sz="2" w:space="0" w:color="auto"/>
              <w:left w:val="single" w:sz="2" w:space="0" w:color="auto"/>
              <w:bottom w:val="single" w:sz="2" w:space="0" w:color="auto"/>
              <w:right w:val="single" w:sz="2" w:space="0" w:color="auto"/>
            </w:tcBorders>
          </w:tcPr>
          <w:p w14:paraId="1F8268B1" w14:textId="77777777" w:rsidR="00EE3B69" w:rsidRPr="00E975DF" w:rsidRDefault="00EE3B69" w:rsidP="00DC4EC8">
            <w:pPr>
              <w:pStyle w:val="NormalLeft"/>
              <w:rPr>
                <w:lang w:val="en-GB"/>
              </w:rPr>
            </w:pPr>
            <w:r w:rsidRPr="00E975DF">
              <w:rPr>
                <w:lang w:val="en-GB"/>
              </w:rPr>
              <w:t>6</w:t>
            </w:r>
          </w:p>
        </w:tc>
        <w:tc>
          <w:tcPr>
            <w:tcW w:w="1764" w:type="dxa"/>
            <w:tcBorders>
              <w:top w:val="single" w:sz="2" w:space="0" w:color="auto"/>
              <w:left w:val="single" w:sz="2" w:space="0" w:color="auto"/>
              <w:bottom w:val="single" w:sz="2" w:space="0" w:color="auto"/>
              <w:right w:val="single" w:sz="2" w:space="0" w:color="auto"/>
            </w:tcBorders>
          </w:tcPr>
          <w:p w14:paraId="68F70F1D" w14:textId="77777777" w:rsidR="00EE3B69" w:rsidRPr="00E975DF" w:rsidRDefault="00EE3B69" w:rsidP="00DC4EC8">
            <w:pPr>
              <w:pStyle w:val="NormalLeft"/>
              <w:rPr>
                <w:lang w:val="en-GB"/>
              </w:rPr>
            </w:pPr>
            <w:r w:rsidRPr="00E975DF">
              <w:rPr>
                <w:lang w:val="en-GB"/>
              </w:rPr>
              <w:t>Collateralised securities</w:t>
            </w:r>
          </w:p>
        </w:tc>
        <w:tc>
          <w:tcPr>
            <w:tcW w:w="6872" w:type="dxa"/>
            <w:tcBorders>
              <w:top w:val="single" w:sz="2" w:space="0" w:color="auto"/>
              <w:left w:val="single" w:sz="2" w:space="0" w:color="auto"/>
              <w:bottom w:val="single" w:sz="2" w:space="0" w:color="auto"/>
              <w:right w:val="single" w:sz="2" w:space="0" w:color="auto"/>
            </w:tcBorders>
          </w:tcPr>
          <w:p w14:paraId="690BA9F1" w14:textId="77777777" w:rsidR="00EE3B69" w:rsidRPr="00E975DF" w:rsidRDefault="00EE3B69" w:rsidP="00DC4EC8">
            <w:pPr>
              <w:pStyle w:val="NormalLeft"/>
              <w:rPr>
                <w:lang w:val="en-GB"/>
              </w:rPr>
            </w:pPr>
            <w:r w:rsidRPr="00E975DF">
              <w:rPr>
                <w:lang w:val="en-GB"/>
              </w:rPr>
              <w:t xml:space="preserve">Securities whose value and payments are derived from a portfolio of underlying assets. Includes Asset Backed Securities (ABS), </w:t>
            </w:r>
            <w:proofErr w:type="gramStart"/>
            <w:r w:rsidRPr="00E975DF">
              <w:rPr>
                <w:lang w:val="en-GB"/>
              </w:rPr>
              <w:t>Mortgage Backed</w:t>
            </w:r>
            <w:proofErr w:type="gramEnd"/>
            <w:r w:rsidRPr="00E975DF">
              <w:rPr>
                <w:lang w:val="en-GB"/>
              </w:rPr>
              <w:t xml:space="preserve"> securities (MBS), Commercial </w:t>
            </w:r>
            <w:proofErr w:type="gramStart"/>
            <w:r w:rsidRPr="00E975DF">
              <w:rPr>
                <w:lang w:val="en-GB"/>
              </w:rPr>
              <w:t>Mortgage Backed</w:t>
            </w:r>
            <w:proofErr w:type="gramEnd"/>
            <w:r w:rsidRPr="00E975DF">
              <w:rPr>
                <w:lang w:val="en-GB"/>
              </w:rPr>
              <w:t xml:space="preserve"> securities (CMBS), Collateralised Debt Obligations (CDO), Collateralised Loan Obligations (CLO), Collateralised Mortgage </w:t>
            </w:r>
            <w:r w:rsidRPr="00E975DF">
              <w:rPr>
                <w:lang w:val="en-GB"/>
              </w:rPr>
              <w:lastRenderedPageBreak/>
              <w:t>Obligations (CMO). Assets under this category are not subject to unbundling</w:t>
            </w:r>
          </w:p>
        </w:tc>
      </w:tr>
      <w:tr w:rsidR="00EE3B69" w:rsidRPr="007C41FD" w14:paraId="0EC433D4" w14:textId="77777777" w:rsidTr="00DC4EC8">
        <w:tc>
          <w:tcPr>
            <w:tcW w:w="650" w:type="dxa"/>
            <w:tcBorders>
              <w:top w:val="single" w:sz="2" w:space="0" w:color="auto"/>
              <w:left w:val="single" w:sz="2" w:space="0" w:color="auto"/>
              <w:bottom w:val="single" w:sz="2" w:space="0" w:color="auto"/>
              <w:right w:val="single" w:sz="2" w:space="0" w:color="auto"/>
            </w:tcBorders>
          </w:tcPr>
          <w:p w14:paraId="72788094" w14:textId="77777777" w:rsidR="00EE3B69" w:rsidRPr="00E975DF" w:rsidRDefault="00EE3B69" w:rsidP="00DC4EC8">
            <w:pPr>
              <w:pStyle w:val="NormalLeft"/>
              <w:rPr>
                <w:lang w:val="en-GB"/>
              </w:rPr>
            </w:pPr>
            <w:r w:rsidRPr="00E975DF">
              <w:rPr>
                <w:lang w:val="en-GB"/>
              </w:rPr>
              <w:lastRenderedPageBreak/>
              <w:t>7</w:t>
            </w:r>
          </w:p>
        </w:tc>
        <w:tc>
          <w:tcPr>
            <w:tcW w:w="1764" w:type="dxa"/>
            <w:tcBorders>
              <w:top w:val="single" w:sz="2" w:space="0" w:color="auto"/>
              <w:left w:val="single" w:sz="2" w:space="0" w:color="auto"/>
              <w:bottom w:val="single" w:sz="2" w:space="0" w:color="auto"/>
              <w:right w:val="single" w:sz="2" w:space="0" w:color="auto"/>
            </w:tcBorders>
          </w:tcPr>
          <w:p w14:paraId="13E992FF" w14:textId="77777777" w:rsidR="00EE3B69" w:rsidRPr="00E975DF" w:rsidRDefault="00EE3B69" w:rsidP="00DC4EC8">
            <w:pPr>
              <w:pStyle w:val="NormalLeft"/>
              <w:rPr>
                <w:lang w:val="en-GB"/>
              </w:rPr>
            </w:pPr>
            <w:r w:rsidRPr="00E975DF">
              <w:rPr>
                <w:lang w:val="en-GB"/>
              </w:rPr>
              <w:t>Cash and deposits</w:t>
            </w:r>
          </w:p>
        </w:tc>
        <w:tc>
          <w:tcPr>
            <w:tcW w:w="6872" w:type="dxa"/>
            <w:tcBorders>
              <w:top w:val="single" w:sz="2" w:space="0" w:color="auto"/>
              <w:left w:val="single" w:sz="2" w:space="0" w:color="auto"/>
              <w:bottom w:val="single" w:sz="2" w:space="0" w:color="auto"/>
              <w:right w:val="single" w:sz="2" w:space="0" w:color="auto"/>
            </w:tcBorders>
          </w:tcPr>
          <w:p w14:paraId="02B90367" w14:textId="77777777" w:rsidR="00EE3B69" w:rsidRPr="00E975DF" w:rsidRDefault="00EE3B69" w:rsidP="00DC4EC8">
            <w:pPr>
              <w:pStyle w:val="NormalLeft"/>
              <w:rPr>
                <w:lang w:val="en-GB"/>
              </w:rPr>
            </w:pPr>
            <w:r w:rsidRPr="00E975DF">
              <w:rPr>
                <w:lang w:val="en-GB"/>
              </w:rPr>
              <w:t xml:space="preserve">Money in the physical form, cash-equivalents, bank deposits and other money deposits  </w:t>
            </w:r>
          </w:p>
        </w:tc>
      </w:tr>
      <w:tr w:rsidR="00EE3B69" w:rsidRPr="007C41FD" w14:paraId="6E7F8D33" w14:textId="77777777" w:rsidTr="00DC4EC8">
        <w:tc>
          <w:tcPr>
            <w:tcW w:w="650" w:type="dxa"/>
            <w:tcBorders>
              <w:top w:val="single" w:sz="2" w:space="0" w:color="auto"/>
              <w:left w:val="single" w:sz="2" w:space="0" w:color="auto"/>
              <w:bottom w:val="single" w:sz="2" w:space="0" w:color="auto"/>
              <w:right w:val="single" w:sz="2" w:space="0" w:color="auto"/>
            </w:tcBorders>
          </w:tcPr>
          <w:p w14:paraId="18050258" w14:textId="77777777" w:rsidR="00EE3B69" w:rsidRPr="00E975DF" w:rsidRDefault="00EE3B69" w:rsidP="00DC4EC8">
            <w:pPr>
              <w:pStyle w:val="NormalLeft"/>
              <w:rPr>
                <w:lang w:val="en-GB"/>
              </w:rPr>
            </w:pPr>
            <w:r w:rsidRPr="00E975DF">
              <w:rPr>
                <w:lang w:val="en-GB"/>
              </w:rPr>
              <w:t>8</w:t>
            </w:r>
          </w:p>
        </w:tc>
        <w:tc>
          <w:tcPr>
            <w:tcW w:w="1764" w:type="dxa"/>
            <w:tcBorders>
              <w:top w:val="single" w:sz="2" w:space="0" w:color="auto"/>
              <w:left w:val="single" w:sz="2" w:space="0" w:color="auto"/>
              <w:bottom w:val="single" w:sz="2" w:space="0" w:color="auto"/>
              <w:right w:val="single" w:sz="2" w:space="0" w:color="auto"/>
            </w:tcBorders>
          </w:tcPr>
          <w:p w14:paraId="1337A889" w14:textId="77777777" w:rsidR="00EE3B69" w:rsidRPr="00E975DF" w:rsidRDefault="00EE3B69" w:rsidP="00DC4EC8">
            <w:pPr>
              <w:pStyle w:val="NormalLeft"/>
              <w:rPr>
                <w:lang w:val="en-GB"/>
              </w:rPr>
            </w:pPr>
            <w:r w:rsidRPr="00E975DF">
              <w:rPr>
                <w:lang w:val="en-GB"/>
              </w:rPr>
              <w:t>Mortgages and loans</w:t>
            </w:r>
          </w:p>
        </w:tc>
        <w:tc>
          <w:tcPr>
            <w:tcW w:w="6872" w:type="dxa"/>
            <w:tcBorders>
              <w:top w:val="single" w:sz="2" w:space="0" w:color="auto"/>
              <w:left w:val="single" w:sz="2" w:space="0" w:color="auto"/>
              <w:bottom w:val="single" w:sz="2" w:space="0" w:color="auto"/>
              <w:right w:val="single" w:sz="2" w:space="0" w:color="auto"/>
            </w:tcBorders>
          </w:tcPr>
          <w:p w14:paraId="59495CF2" w14:textId="77777777" w:rsidR="00EE3B69" w:rsidRPr="00E975DF" w:rsidRDefault="00EE3B69" w:rsidP="00DC4EC8">
            <w:pPr>
              <w:pStyle w:val="NormalLeft"/>
              <w:rPr>
                <w:lang w:val="en-GB"/>
              </w:rPr>
            </w:pPr>
            <w:r w:rsidRPr="00E975DF">
              <w:rPr>
                <w:lang w:val="en-GB"/>
              </w:rPr>
              <w:t>Financial assets created when creditors lend funds to debtors, with collateral or not, including cash pools.</w:t>
            </w:r>
          </w:p>
        </w:tc>
      </w:tr>
      <w:tr w:rsidR="00EE3B69" w:rsidRPr="007C41FD" w14:paraId="08671F3E" w14:textId="77777777" w:rsidTr="00DC4EC8">
        <w:tc>
          <w:tcPr>
            <w:tcW w:w="650" w:type="dxa"/>
            <w:tcBorders>
              <w:top w:val="single" w:sz="2" w:space="0" w:color="auto"/>
              <w:left w:val="single" w:sz="2" w:space="0" w:color="auto"/>
              <w:bottom w:val="single" w:sz="2" w:space="0" w:color="auto"/>
              <w:right w:val="single" w:sz="2" w:space="0" w:color="auto"/>
            </w:tcBorders>
          </w:tcPr>
          <w:p w14:paraId="2E58BCD6" w14:textId="77777777" w:rsidR="00EE3B69" w:rsidRPr="00E975DF" w:rsidRDefault="00EE3B69" w:rsidP="00DC4EC8">
            <w:pPr>
              <w:pStyle w:val="NormalLeft"/>
              <w:rPr>
                <w:lang w:val="en-GB"/>
              </w:rPr>
            </w:pPr>
            <w:r w:rsidRPr="00E975DF">
              <w:rPr>
                <w:lang w:val="en-GB"/>
              </w:rPr>
              <w:t>9</w:t>
            </w:r>
          </w:p>
        </w:tc>
        <w:tc>
          <w:tcPr>
            <w:tcW w:w="1764" w:type="dxa"/>
            <w:tcBorders>
              <w:top w:val="single" w:sz="2" w:space="0" w:color="auto"/>
              <w:left w:val="single" w:sz="2" w:space="0" w:color="auto"/>
              <w:bottom w:val="single" w:sz="2" w:space="0" w:color="auto"/>
              <w:right w:val="single" w:sz="2" w:space="0" w:color="auto"/>
            </w:tcBorders>
          </w:tcPr>
          <w:p w14:paraId="1D513962" w14:textId="77777777" w:rsidR="00EE3B69" w:rsidRPr="00E975DF" w:rsidRDefault="00EE3B69" w:rsidP="00DC4EC8">
            <w:pPr>
              <w:pStyle w:val="NormalLeft"/>
              <w:rPr>
                <w:lang w:val="en-GB"/>
              </w:rPr>
            </w:pPr>
            <w:r w:rsidRPr="00E975DF">
              <w:rPr>
                <w:lang w:val="en-GB"/>
              </w:rPr>
              <w:t>Property</w:t>
            </w:r>
          </w:p>
        </w:tc>
        <w:tc>
          <w:tcPr>
            <w:tcW w:w="6872" w:type="dxa"/>
            <w:tcBorders>
              <w:top w:val="single" w:sz="2" w:space="0" w:color="auto"/>
              <w:left w:val="single" w:sz="2" w:space="0" w:color="auto"/>
              <w:bottom w:val="single" w:sz="2" w:space="0" w:color="auto"/>
              <w:right w:val="single" w:sz="2" w:space="0" w:color="auto"/>
            </w:tcBorders>
          </w:tcPr>
          <w:p w14:paraId="50131DB2" w14:textId="77777777" w:rsidR="00EE3B69" w:rsidRPr="00E975DF" w:rsidRDefault="00EE3B69" w:rsidP="00DC4EC8">
            <w:pPr>
              <w:pStyle w:val="NormalLeft"/>
              <w:rPr>
                <w:lang w:val="en-GB"/>
              </w:rPr>
            </w:pPr>
            <w:r w:rsidRPr="00E975DF">
              <w:rPr>
                <w:lang w:val="en-GB"/>
              </w:rPr>
              <w:t>Buildings, land, other constructions that are immovable and equipment</w:t>
            </w:r>
          </w:p>
        </w:tc>
      </w:tr>
      <w:tr w:rsidR="00EE3B69" w:rsidRPr="007C41FD" w14:paraId="2C486960" w14:textId="77777777" w:rsidTr="00DC4EC8">
        <w:tc>
          <w:tcPr>
            <w:tcW w:w="650" w:type="dxa"/>
            <w:tcBorders>
              <w:top w:val="single" w:sz="2" w:space="0" w:color="auto"/>
              <w:left w:val="single" w:sz="2" w:space="0" w:color="auto"/>
              <w:bottom w:val="single" w:sz="2" w:space="0" w:color="auto"/>
              <w:right w:val="single" w:sz="2" w:space="0" w:color="auto"/>
            </w:tcBorders>
          </w:tcPr>
          <w:p w14:paraId="77263E60" w14:textId="77777777" w:rsidR="00EE3B69" w:rsidRPr="00E975DF" w:rsidRDefault="00EE3B69" w:rsidP="00DC4EC8">
            <w:pPr>
              <w:pStyle w:val="NormalLeft"/>
              <w:rPr>
                <w:lang w:val="en-GB"/>
              </w:rPr>
            </w:pPr>
            <w:r w:rsidRPr="00E975DF">
              <w:rPr>
                <w:lang w:val="en-GB"/>
              </w:rPr>
              <w:t>0</w:t>
            </w:r>
          </w:p>
        </w:tc>
        <w:tc>
          <w:tcPr>
            <w:tcW w:w="1764" w:type="dxa"/>
            <w:tcBorders>
              <w:top w:val="single" w:sz="2" w:space="0" w:color="auto"/>
              <w:left w:val="single" w:sz="2" w:space="0" w:color="auto"/>
              <w:bottom w:val="single" w:sz="2" w:space="0" w:color="auto"/>
              <w:right w:val="single" w:sz="2" w:space="0" w:color="auto"/>
            </w:tcBorders>
          </w:tcPr>
          <w:p w14:paraId="1133D334" w14:textId="77777777" w:rsidR="00EE3B69" w:rsidRPr="00E975DF" w:rsidRDefault="00EE3B69" w:rsidP="00DC4EC8">
            <w:pPr>
              <w:pStyle w:val="NormalLeft"/>
              <w:rPr>
                <w:lang w:val="en-GB"/>
              </w:rPr>
            </w:pPr>
            <w:r w:rsidRPr="00E975DF">
              <w:rPr>
                <w:lang w:val="en-GB"/>
              </w:rPr>
              <w:t>Other investments</w:t>
            </w:r>
          </w:p>
        </w:tc>
        <w:tc>
          <w:tcPr>
            <w:tcW w:w="6872" w:type="dxa"/>
            <w:tcBorders>
              <w:top w:val="single" w:sz="2" w:space="0" w:color="auto"/>
              <w:left w:val="single" w:sz="2" w:space="0" w:color="auto"/>
              <w:bottom w:val="single" w:sz="2" w:space="0" w:color="auto"/>
              <w:right w:val="single" w:sz="2" w:space="0" w:color="auto"/>
            </w:tcBorders>
          </w:tcPr>
          <w:p w14:paraId="0C3A1BC7" w14:textId="77777777" w:rsidR="00EE3B69" w:rsidRPr="00E975DF" w:rsidRDefault="00EE3B69" w:rsidP="00DC4EC8">
            <w:pPr>
              <w:pStyle w:val="NormalLeft"/>
              <w:rPr>
                <w:lang w:val="en-GB"/>
              </w:rPr>
            </w:pPr>
            <w:r w:rsidRPr="00E975DF">
              <w:rPr>
                <w:lang w:val="en-GB"/>
              </w:rPr>
              <w:t xml:space="preserve">Other assets reported in ‘Other investments’  </w:t>
            </w:r>
          </w:p>
        </w:tc>
      </w:tr>
      <w:tr w:rsidR="00EE3B69" w:rsidRPr="007C41FD" w14:paraId="73642100" w14:textId="77777777" w:rsidTr="00DC4EC8">
        <w:tc>
          <w:tcPr>
            <w:tcW w:w="650" w:type="dxa"/>
            <w:tcBorders>
              <w:top w:val="single" w:sz="2" w:space="0" w:color="auto"/>
              <w:left w:val="single" w:sz="2" w:space="0" w:color="auto"/>
              <w:bottom w:val="single" w:sz="2" w:space="0" w:color="auto"/>
              <w:right w:val="single" w:sz="2" w:space="0" w:color="auto"/>
            </w:tcBorders>
          </w:tcPr>
          <w:p w14:paraId="70FF57AC" w14:textId="77777777" w:rsidR="00EE3B69" w:rsidRPr="00E975DF" w:rsidRDefault="00EE3B69" w:rsidP="00DC4EC8">
            <w:pPr>
              <w:pStyle w:val="NormalLeft"/>
              <w:rPr>
                <w:lang w:val="en-GB"/>
              </w:rPr>
            </w:pPr>
            <w:r w:rsidRPr="00E975DF">
              <w:rPr>
                <w:lang w:val="en-GB"/>
              </w:rPr>
              <w:t>A</w:t>
            </w:r>
          </w:p>
        </w:tc>
        <w:tc>
          <w:tcPr>
            <w:tcW w:w="1764" w:type="dxa"/>
            <w:tcBorders>
              <w:top w:val="single" w:sz="2" w:space="0" w:color="auto"/>
              <w:left w:val="single" w:sz="2" w:space="0" w:color="auto"/>
              <w:bottom w:val="single" w:sz="2" w:space="0" w:color="auto"/>
              <w:right w:val="single" w:sz="2" w:space="0" w:color="auto"/>
            </w:tcBorders>
          </w:tcPr>
          <w:p w14:paraId="0ED34C7C" w14:textId="77777777" w:rsidR="00EE3B69" w:rsidRPr="00E975DF" w:rsidRDefault="00EE3B69" w:rsidP="00DC4EC8">
            <w:pPr>
              <w:pStyle w:val="NormalLeft"/>
              <w:rPr>
                <w:lang w:val="en-GB"/>
              </w:rPr>
            </w:pPr>
            <w:r w:rsidRPr="00E975DF">
              <w:rPr>
                <w:lang w:val="en-GB"/>
              </w:rPr>
              <w:t>Futures</w:t>
            </w:r>
          </w:p>
        </w:tc>
        <w:tc>
          <w:tcPr>
            <w:tcW w:w="6872" w:type="dxa"/>
            <w:tcBorders>
              <w:top w:val="single" w:sz="2" w:space="0" w:color="auto"/>
              <w:left w:val="single" w:sz="2" w:space="0" w:color="auto"/>
              <w:bottom w:val="single" w:sz="2" w:space="0" w:color="auto"/>
              <w:right w:val="single" w:sz="2" w:space="0" w:color="auto"/>
            </w:tcBorders>
          </w:tcPr>
          <w:p w14:paraId="5B29F335" w14:textId="77777777" w:rsidR="00EE3B69" w:rsidRPr="00E975DF" w:rsidRDefault="00EE3B69" w:rsidP="00DC4EC8">
            <w:pPr>
              <w:pStyle w:val="NormalLeft"/>
              <w:rPr>
                <w:lang w:val="en-GB"/>
              </w:rPr>
            </w:pPr>
            <w:r w:rsidRPr="00E975DF">
              <w:rPr>
                <w:lang w:val="en-GB"/>
              </w:rPr>
              <w:t>Standardised contract between two parties to buy or sell a specified asset of standardised quantity and quality at a specified future date at a price agreed today</w:t>
            </w:r>
          </w:p>
        </w:tc>
      </w:tr>
      <w:tr w:rsidR="00EE3B69" w:rsidRPr="007C41FD" w14:paraId="3C9C909D" w14:textId="77777777" w:rsidTr="00DC4EC8">
        <w:tc>
          <w:tcPr>
            <w:tcW w:w="650" w:type="dxa"/>
            <w:tcBorders>
              <w:top w:val="single" w:sz="2" w:space="0" w:color="auto"/>
              <w:left w:val="single" w:sz="2" w:space="0" w:color="auto"/>
              <w:bottom w:val="single" w:sz="2" w:space="0" w:color="auto"/>
              <w:right w:val="single" w:sz="2" w:space="0" w:color="auto"/>
            </w:tcBorders>
          </w:tcPr>
          <w:p w14:paraId="6352FAA7" w14:textId="77777777" w:rsidR="00EE3B69" w:rsidRPr="00E975DF" w:rsidRDefault="00EE3B69" w:rsidP="00DC4EC8">
            <w:pPr>
              <w:pStyle w:val="NormalLeft"/>
              <w:rPr>
                <w:lang w:val="en-GB"/>
              </w:rPr>
            </w:pPr>
            <w:r w:rsidRPr="00E975DF">
              <w:rPr>
                <w:lang w:val="en-GB"/>
              </w:rPr>
              <w:t>B</w:t>
            </w:r>
          </w:p>
        </w:tc>
        <w:tc>
          <w:tcPr>
            <w:tcW w:w="1764" w:type="dxa"/>
            <w:tcBorders>
              <w:top w:val="single" w:sz="2" w:space="0" w:color="auto"/>
              <w:left w:val="single" w:sz="2" w:space="0" w:color="auto"/>
              <w:bottom w:val="single" w:sz="2" w:space="0" w:color="auto"/>
              <w:right w:val="single" w:sz="2" w:space="0" w:color="auto"/>
            </w:tcBorders>
          </w:tcPr>
          <w:p w14:paraId="0166CA0A" w14:textId="77777777" w:rsidR="00EE3B69" w:rsidRPr="00E975DF" w:rsidRDefault="00EE3B69" w:rsidP="00DC4EC8">
            <w:pPr>
              <w:pStyle w:val="NormalLeft"/>
              <w:rPr>
                <w:lang w:val="en-GB"/>
              </w:rPr>
            </w:pPr>
            <w:r w:rsidRPr="00E975DF">
              <w:rPr>
                <w:lang w:val="en-GB"/>
              </w:rPr>
              <w:t>Call Options</w:t>
            </w:r>
          </w:p>
        </w:tc>
        <w:tc>
          <w:tcPr>
            <w:tcW w:w="6872" w:type="dxa"/>
            <w:tcBorders>
              <w:top w:val="single" w:sz="2" w:space="0" w:color="auto"/>
              <w:left w:val="single" w:sz="2" w:space="0" w:color="auto"/>
              <w:bottom w:val="single" w:sz="2" w:space="0" w:color="auto"/>
              <w:right w:val="single" w:sz="2" w:space="0" w:color="auto"/>
            </w:tcBorders>
          </w:tcPr>
          <w:p w14:paraId="5F618E4A" w14:textId="77777777" w:rsidR="00EE3B69" w:rsidRPr="00E975DF" w:rsidRDefault="00EE3B69" w:rsidP="00DC4EC8">
            <w:pPr>
              <w:pStyle w:val="NormalLeft"/>
              <w:rPr>
                <w:lang w:val="en-GB"/>
              </w:rPr>
            </w:pPr>
            <w:r w:rsidRPr="00E975DF">
              <w:rPr>
                <w:lang w:val="en-GB"/>
              </w:rPr>
              <w:t>Contract between two parties concerning the buying of an asset at a reference price during a specified time frame, where the buyer of the call option gains the right, but not the obligation, to buy the underlying asset</w:t>
            </w:r>
          </w:p>
        </w:tc>
      </w:tr>
      <w:tr w:rsidR="00EE3B69" w:rsidRPr="007C41FD" w14:paraId="057DB68B" w14:textId="77777777" w:rsidTr="00DC4EC8">
        <w:tc>
          <w:tcPr>
            <w:tcW w:w="650" w:type="dxa"/>
            <w:tcBorders>
              <w:top w:val="single" w:sz="2" w:space="0" w:color="auto"/>
              <w:left w:val="single" w:sz="2" w:space="0" w:color="auto"/>
              <w:bottom w:val="single" w:sz="2" w:space="0" w:color="auto"/>
              <w:right w:val="single" w:sz="2" w:space="0" w:color="auto"/>
            </w:tcBorders>
          </w:tcPr>
          <w:p w14:paraId="5D64B345" w14:textId="77777777" w:rsidR="00EE3B69" w:rsidRPr="00E975DF" w:rsidRDefault="00EE3B69" w:rsidP="00DC4EC8">
            <w:pPr>
              <w:pStyle w:val="NormalLeft"/>
              <w:rPr>
                <w:lang w:val="en-GB"/>
              </w:rPr>
            </w:pPr>
            <w:r w:rsidRPr="00E975DF">
              <w:rPr>
                <w:lang w:val="en-GB"/>
              </w:rPr>
              <w:t>C</w:t>
            </w:r>
          </w:p>
        </w:tc>
        <w:tc>
          <w:tcPr>
            <w:tcW w:w="1764" w:type="dxa"/>
            <w:tcBorders>
              <w:top w:val="single" w:sz="2" w:space="0" w:color="auto"/>
              <w:left w:val="single" w:sz="2" w:space="0" w:color="auto"/>
              <w:bottom w:val="single" w:sz="2" w:space="0" w:color="auto"/>
              <w:right w:val="single" w:sz="2" w:space="0" w:color="auto"/>
            </w:tcBorders>
          </w:tcPr>
          <w:p w14:paraId="7B3E4EE8" w14:textId="77777777" w:rsidR="00EE3B69" w:rsidRPr="00E975DF" w:rsidRDefault="00EE3B69" w:rsidP="00DC4EC8">
            <w:pPr>
              <w:pStyle w:val="NormalLeft"/>
              <w:rPr>
                <w:lang w:val="en-GB"/>
              </w:rPr>
            </w:pPr>
            <w:r w:rsidRPr="00E975DF">
              <w:rPr>
                <w:lang w:val="en-GB"/>
              </w:rPr>
              <w:t>Put Options</w:t>
            </w:r>
          </w:p>
        </w:tc>
        <w:tc>
          <w:tcPr>
            <w:tcW w:w="6872" w:type="dxa"/>
            <w:tcBorders>
              <w:top w:val="single" w:sz="2" w:space="0" w:color="auto"/>
              <w:left w:val="single" w:sz="2" w:space="0" w:color="auto"/>
              <w:bottom w:val="single" w:sz="2" w:space="0" w:color="auto"/>
              <w:right w:val="single" w:sz="2" w:space="0" w:color="auto"/>
            </w:tcBorders>
          </w:tcPr>
          <w:p w14:paraId="20660941" w14:textId="77777777" w:rsidR="00EE3B69" w:rsidRPr="00E975DF" w:rsidRDefault="00EE3B69" w:rsidP="00DC4EC8">
            <w:pPr>
              <w:pStyle w:val="NormalLeft"/>
              <w:rPr>
                <w:lang w:val="en-GB"/>
              </w:rPr>
            </w:pPr>
            <w:r w:rsidRPr="00E975DF">
              <w:rPr>
                <w:lang w:val="en-GB"/>
              </w:rPr>
              <w:t>Contract between two parties concerning the selling of an asset at a reference price during a specified time frame, where the buyer of the put option gains the right, but not the obligation, to sell the underlying asset</w:t>
            </w:r>
          </w:p>
        </w:tc>
      </w:tr>
      <w:tr w:rsidR="00EE3B69" w:rsidRPr="007C41FD" w14:paraId="4E5E44B0" w14:textId="77777777" w:rsidTr="00DC4EC8">
        <w:tc>
          <w:tcPr>
            <w:tcW w:w="650" w:type="dxa"/>
            <w:tcBorders>
              <w:top w:val="single" w:sz="2" w:space="0" w:color="auto"/>
              <w:left w:val="single" w:sz="2" w:space="0" w:color="auto"/>
              <w:bottom w:val="single" w:sz="2" w:space="0" w:color="auto"/>
              <w:right w:val="single" w:sz="2" w:space="0" w:color="auto"/>
            </w:tcBorders>
          </w:tcPr>
          <w:p w14:paraId="42D0A140" w14:textId="77777777" w:rsidR="00EE3B69" w:rsidRPr="00E975DF" w:rsidRDefault="00EE3B69" w:rsidP="00DC4EC8">
            <w:pPr>
              <w:pStyle w:val="NormalLeft"/>
              <w:rPr>
                <w:lang w:val="en-GB"/>
              </w:rPr>
            </w:pPr>
            <w:r w:rsidRPr="00E975DF">
              <w:rPr>
                <w:lang w:val="en-GB"/>
              </w:rPr>
              <w:t>D</w:t>
            </w:r>
          </w:p>
        </w:tc>
        <w:tc>
          <w:tcPr>
            <w:tcW w:w="1764" w:type="dxa"/>
            <w:tcBorders>
              <w:top w:val="single" w:sz="2" w:space="0" w:color="auto"/>
              <w:left w:val="single" w:sz="2" w:space="0" w:color="auto"/>
              <w:bottom w:val="single" w:sz="2" w:space="0" w:color="auto"/>
              <w:right w:val="single" w:sz="2" w:space="0" w:color="auto"/>
            </w:tcBorders>
          </w:tcPr>
          <w:p w14:paraId="58C6FB46" w14:textId="77777777" w:rsidR="00EE3B69" w:rsidRPr="00E975DF" w:rsidRDefault="00EE3B69" w:rsidP="00DC4EC8">
            <w:pPr>
              <w:pStyle w:val="NormalLeft"/>
              <w:rPr>
                <w:lang w:val="en-GB"/>
              </w:rPr>
            </w:pPr>
            <w:r w:rsidRPr="00E975DF">
              <w:rPr>
                <w:lang w:val="en-GB"/>
              </w:rPr>
              <w:t>Swaps</w:t>
            </w:r>
          </w:p>
        </w:tc>
        <w:tc>
          <w:tcPr>
            <w:tcW w:w="6872" w:type="dxa"/>
            <w:tcBorders>
              <w:top w:val="single" w:sz="2" w:space="0" w:color="auto"/>
              <w:left w:val="single" w:sz="2" w:space="0" w:color="auto"/>
              <w:bottom w:val="single" w:sz="2" w:space="0" w:color="auto"/>
              <w:right w:val="single" w:sz="2" w:space="0" w:color="auto"/>
            </w:tcBorders>
          </w:tcPr>
          <w:p w14:paraId="64A2A344" w14:textId="77777777" w:rsidR="00EE3B69" w:rsidRPr="00E975DF" w:rsidRDefault="00EE3B69" w:rsidP="00DC4EC8">
            <w:pPr>
              <w:pStyle w:val="NormalLeft"/>
              <w:rPr>
                <w:lang w:val="en-GB"/>
              </w:rPr>
            </w:pPr>
            <w:r w:rsidRPr="00E975DF">
              <w:rPr>
                <w:lang w:val="en-GB"/>
              </w:rPr>
              <w:t>Contract in which counterparties exchange certain benefits of one party's financial instrument for those of the other party's financial instrument, and the benefits in question depend on the type of financial instruments involved</w:t>
            </w:r>
          </w:p>
        </w:tc>
      </w:tr>
      <w:tr w:rsidR="00EE3B69" w:rsidRPr="007C41FD" w14:paraId="1CEA13AE" w14:textId="77777777" w:rsidTr="00DC4EC8">
        <w:tc>
          <w:tcPr>
            <w:tcW w:w="650" w:type="dxa"/>
            <w:tcBorders>
              <w:top w:val="single" w:sz="2" w:space="0" w:color="auto"/>
              <w:left w:val="single" w:sz="2" w:space="0" w:color="auto"/>
              <w:bottom w:val="single" w:sz="2" w:space="0" w:color="auto"/>
              <w:right w:val="single" w:sz="2" w:space="0" w:color="auto"/>
            </w:tcBorders>
          </w:tcPr>
          <w:p w14:paraId="117DFDBD" w14:textId="77777777" w:rsidR="00EE3B69" w:rsidRPr="00E975DF" w:rsidRDefault="00EE3B69" w:rsidP="00DC4EC8">
            <w:pPr>
              <w:pStyle w:val="NormalLeft"/>
              <w:rPr>
                <w:lang w:val="en-GB"/>
              </w:rPr>
            </w:pPr>
            <w:r w:rsidRPr="00E975DF">
              <w:rPr>
                <w:lang w:val="en-GB"/>
              </w:rPr>
              <w:t>E</w:t>
            </w:r>
          </w:p>
        </w:tc>
        <w:tc>
          <w:tcPr>
            <w:tcW w:w="1764" w:type="dxa"/>
            <w:tcBorders>
              <w:top w:val="single" w:sz="2" w:space="0" w:color="auto"/>
              <w:left w:val="single" w:sz="2" w:space="0" w:color="auto"/>
              <w:bottom w:val="single" w:sz="2" w:space="0" w:color="auto"/>
              <w:right w:val="single" w:sz="2" w:space="0" w:color="auto"/>
            </w:tcBorders>
          </w:tcPr>
          <w:p w14:paraId="297C016C" w14:textId="77777777" w:rsidR="00EE3B69" w:rsidRPr="00E975DF" w:rsidRDefault="00EE3B69" w:rsidP="00DC4EC8">
            <w:pPr>
              <w:pStyle w:val="NormalLeft"/>
              <w:rPr>
                <w:lang w:val="en-GB"/>
              </w:rPr>
            </w:pPr>
            <w:r w:rsidRPr="00E975DF">
              <w:rPr>
                <w:lang w:val="en-GB"/>
              </w:rPr>
              <w:t>Forwards</w:t>
            </w:r>
          </w:p>
        </w:tc>
        <w:tc>
          <w:tcPr>
            <w:tcW w:w="6872" w:type="dxa"/>
            <w:tcBorders>
              <w:top w:val="single" w:sz="2" w:space="0" w:color="auto"/>
              <w:left w:val="single" w:sz="2" w:space="0" w:color="auto"/>
              <w:bottom w:val="single" w:sz="2" w:space="0" w:color="auto"/>
              <w:right w:val="single" w:sz="2" w:space="0" w:color="auto"/>
            </w:tcBorders>
          </w:tcPr>
          <w:p w14:paraId="154F43D6" w14:textId="77777777" w:rsidR="00EE3B69" w:rsidRPr="00E975DF" w:rsidRDefault="00EE3B69" w:rsidP="00DC4EC8">
            <w:pPr>
              <w:pStyle w:val="NormalLeft"/>
              <w:rPr>
                <w:lang w:val="en-GB"/>
              </w:rPr>
            </w:pPr>
            <w:r w:rsidRPr="00E975DF">
              <w:rPr>
                <w:lang w:val="en-GB"/>
              </w:rPr>
              <w:t>Non-standardised contract between two parties to buy or sell an asset at a specified future time at a price agreed today</w:t>
            </w:r>
          </w:p>
        </w:tc>
      </w:tr>
      <w:tr w:rsidR="00EE3B69" w:rsidRPr="007C41FD" w14:paraId="5C2FF880" w14:textId="77777777" w:rsidTr="00DC4EC8">
        <w:tc>
          <w:tcPr>
            <w:tcW w:w="650" w:type="dxa"/>
            <w:tcBorders>
              <w:top w:val="single" w:sz="2" w:space="0" w:color="auto"/>
              <w:left w:val="single" w:sz="2" w:space="0" w:color="auto"/>
              <w:bottom w:val="single" w:sz="2" w:space="0" w:color="auto"/>
              <w:right w:val="single" w:sz="2" w:space="0" w:color="auto"/>
            </w:tcBorders>
          </w:tcPr>
          <w:p w14:paraId="5B01B0C2" w14:textId="77777777" w:rsidR="00EE3B69" w:rsidRPr="00E975DF" w:rsidRDefault="00EE3B69" w:rsidP="00DC4EC8">
            <w:pPr>
              <w:pStyle w:val="NormalLeft"/>
              <w:rPr>
                <w:lang w:val="en-GB"/>
              </w:rPr>
            </w:pPr>
            <w:r w:rsidRPr="00E975DF">
              <w:rPr>
                <w:lang w:val="en-GB"/>
              </w:rPr>
              <w:t>F</w:t>
            </w:r>
          </w:p>
        </w:tc>
        <w:tc>
          <w:tcPr>
            <w:tcW w:w="1764" w:type="dxa"/>
            <w:tcBorders>
              <w:top w:val="single" w:sz="2" w:space="0" w:color="auto"/>
              <w:left w:val="single" w:sz="2" w:space="0" w:color="auto"/>
              <w:bottom w:val="single" w:sz="2" w:space="0" w:color="auto"/>
              <w:right w:val="single" w:sz="2" w:space="0" w:color="auto"/>
            </w:tcBorders>
          </w:tcPr>
          <w:p w14:paraId="6AE6E54E" w14:textId="77777777" w:rsidR="00EE3B69" w:rsidRPr="00E975DF" w:rsidRDefault="00EE3B69" w:rsidP="00DC4EC8">
            <w:pPr>
              <w:pStyle w:val="NormalLeft"/>
              <w:rPr>
                <w:lang w:val="en-GB"/>
              </w:rPr>
            </w:pPr>
            <w:r w:rsidRPr="00E975DF">
              <w:rPr>
                <w:lang w:val="en-GB"/>
              </w:rPr>
              <w:t>Credit derivatives</w:t>
            </w:r>
          </w:p>
        </w:tc>
        <w:tc>
          <w:tcPr>
            <w:tcW w:w="6872" w:type="dxa"/>
            <w:tcBorders>
              <w:top w:val="single" w:sz="2" w:space="0" w:color="auto"/>
              <w:left w:val="single" w:sz="2" w:space="0" w:color="auto"/>
              <w:bottom w:val="single" w:sz="2" w:space="0" w:color="auto"/>
              <w:right w:val="single" w:sz="2" w:space="0" w:color="auto"/>
            </w:tcBorders>
          </w:tcPr>
          <w:p w14:paraId="36F7D194" w14:textId="77777777" w:rsidR="00EE3B69" w:rsidRPr="00E975DF" w:rsidRDefault="00EE3B69" w:rsidP="00DC4EC8">
            <w:pPr>
              <w:pStyle w:val="NormalLeft"/>
              <w:rPr>
                <w:lang w:val="en-GB"/>
              </w:rPr>
            </w:pPr>
            <w:r w:rsidRPr="00E975DF">
              <w:rPr>
                <w:lang w:val="en-GB"/>
              </w:rPr>
              <w:t>Derivative whose value is derived from the credit risk on an underlying bond, loan or any other financial asset</w:t>
            </w:r>
          </w:p>
        </w:tc>
      </w:tr>
    </w:tbl>
    <w:p w14:paraId="375D2942" w14:textId="77777777" w:rsidR="00EE3B69" w:rsidRPr="00E975DF" w:rsidRDefault="00EE3B69" w:rsidP="00EE3B69">
      <w:pPr>
        <w:rPr>
          <w:lang w:val="en-GB"/>
        </w:rPr>
      </w:pPr>
    </w:p>
    <w:p w14:paraId="1CD52520" w14:textId="77777777" w:rsidR="00EE3B69" w:rsidRPr="00E975DF" w:rsidRDefault="00EE3B69" w:rsidP="00EE3B69">
      <w:pPr>
        <w:adjustRightInd w:val="0"/>
        <w:spacing w:before="0" w:after="0"/>
        <w:jc w:val="left"/>
        <w:rPr>
          <w:lang w:val="en-GB"/>
        </w:rPr>
        <w:sectPr w:rsidR="00EE3B69" w:rsidRPr="00E975DF" w:rsidSect="008546CC">
          <w:footerReference w:type="default" r:id="rId13"/>
          <w:pgSz w:w="11906" w:h="16838"/>
          <w:pgMar w:top="1134" w:right="1418" w:bottom="1134" w:left="1418" w:header="709" w:footer="709" w:gutter="0"/>
          <w:pgNumType w:start="1"/>
          <w:cols w:space="720"/>
        </w:sectPr>
      </w:pPr>
    </w:p>
    <w:p w14:paraId="37FDFC2A" w14:textId="77777777" w:rsidR="00EE3B69" w:rsidRPr="00E975DF" w:rsidRDefault="00EE3B69" w:rsidP="00EE3B69">
      <w:pPr>
        <w:pStyle w:val="Annexetitreacte"/>
        <w:rPr>
          <w:lang w:val="en-GB"/>
        </w:rPr>
      </w:pPr>
      <w:r w:rsidRPr="00E975DF">
        <w:rPr>
          <w:lang w:val="en-GB"/>
        </w:rPr>
        <w:lastRenderedPageBreak/>
        <w:t>ANNEX V</w:t>
      </w:r>
    </w:p>
    <w:tbl>
      <w:tblPr>
        <w:tblW w:w="0" w:type="auto"/>
        <w:tblLayout w:type="fixed"/>
        <w:tblLook w:val="0000" w:firstRow="0" w:lastRow="0" w:firstColumn="0" w:lastColumn="0" w:noHBand="0" w:noVBand="0"/>
      </w:tblPr>
      <w:tblGrid>
        <w:gridCol w:w="743"/>
        <w:gridCol w:w="836"/>
        <w:gridCol w:w="743"/>
        <w:gridCol w:w="742"/>
        <w:gridCol w:w="836"/>
        <w:gridCol w:w="743"/>
        <w:gridCol w:w="743"/>
        <w:gridCol w:w="836"/>
        <w:gridCol w:w="743"/>
        <w:gridCol w:w="742"/>
        <w:gridCol w:w="836"/>
        <w:gridCol w:w="743"/>
      </w:tblGrid>
      <w:tr w:rsidR="00EE3B69" w:rsidRPr="00E975DF" w14:paraId="4627DBAF" w14:textId="77777777" w:rsidTr="00DC4EC8">
        <w:tc>
          <w:tcPr>
            <w:tcW w:w="9286" w:type="dxa"/>
            <w:gridSpan w:val="12"/>
            <w:tcBorders>
              <w:top w:val="single" w:sz="2" w:space="0" w:color="auto"/>
              <w:left w:val="single" w:sz="2" w:space="0" w:color="auto"/>
              <w:bottom w:val="single" w:sz="2" w:space="0" w:color="auto"/>
              <w:right w:val="single" w:sz="2" w:space="0" w:color="auto"/>
            </w:tcBorders>
          </w:tcPr>
          <w:p w14:paraId="25BFB24C" w14:textId="77777777" w:rsidR="00EE3B69" w:rsidRPr="00E975DF" w:rsidRDefault="00EE3B69" w:rsidP="00DC4EC8">
            <w:pPr>
              <w:pStyle w:val="NormalCentered"/>
              <w:rPr>
                <w:lang w:val="en-GB"/>
              </w:rPr>
            </w:pPr>
            <w:r w:rsidRPr="00E975DF">
              <w:rPr>
                <w:i/>
                <w:iCs/>
                <w:lang w:val="en-GB"/>
              </w:rPr>
              <w:t>Complementary Identification Code (CIC) Table</w:t>
            </w:r>
          </w:p>
        </w:tc>
      </w:tr>
      <w:tr w:rsidR="00EE3B69" w:rsidRPr="007C41FD" w14:paraId="54438AA7" w14:textId="77777777" w:rsidTr="00DC4EC8">
        <w:tc>
          <w:tcPr>
            <w:tcW w:w="743" w:type="dxa"/>
            <w:tcBorders>
              <w:top w:val="single" w:sz="2" w:space="0" w:color="auto"/>
              <w:left w:val="single" w:sz="2" w:space="0" w:color="auto"/>
              <w:bottom w:val="single" w:sz="2" w:space="0" w:color="auto"/>
              <w:right w:val="single" w:sz="2" w:space="0" w:color="auto"/>
            </w:tcBorders>
          </w:tcPr>
          <w:p w14:paraId="0223ACC2" w14:textId="77777777" w:rsidR="00EE3B69" w:rsidRPr="00E975DF" w:rsidRDefault="00EE3B69" w:rsidP="00DC4EC8">
            <w:pPr>
              <w:pStyle w:val="NormalLeft"/>
              <w:rPr>
                <w:lang w:val="en-GB"/>
              </w:rPr>
            </w:pPr>
            <w:r w:rsidRPr="00E975DF">
              <w:rPr>
                <w:i/>
                <w:iCs/>
                <w:lang w:val="en-GB"/>
              </w:rPr>
              <w:t>First 2 positions</w:t>
            </w:r>
          </w:p>
        </w:tc>
        <w:tc>
          <w:tcPr>
            <w:tcW w:w="836" w:type="dxa"/>
            <w:tcBorders>
              <w:top w:val="single" w:sz="2" w:space="0" w:color="auto"/>
              <w:left w:val="single" w:sz="2" w:space="0" w:color="auto"/>
              <w:bottom w:val="single" w:sz="2" w:space="0" w:color="auto"/>
              <w:right w:val="single" w:sz="2" w:space="0" w:color="auto"/>
            </w:tcBorders>
          </w:tcPr>
          <w:p w14:paraId="2DA73C56" w14:textId="77777777" w:rsidR="00EE3B69" w:rsidRPr="00E975DF" w:rsidRDefault="00EE3B69" w:rsidP="00DC4EC8">
            <w:pPr>
              <w:pStyle w:val="NormalLeft"/>
              <w:rPr>
                <w:lang w:val="en-GB"/>
              </w:rPr>
            </w:pPr>
            <w:r w:rsidRPr="00E975DF">
              <w:rPr>
                <w:lang w:val="en-GB"/>
              </w:rPr>
              <w:t>Asset listed in</w:t>
            </w:r>
          </w:p>
        </w:tc>
        <w:tc>
          <w:tcPr>
            <w:tcW w:w="7707" w:type="dxa"/>
            <w:gridSpan w:val="10"/>
            <w:tcBorders>
              <w:top w:val="single" w:sz="2" w:space="0" w:color="auto"/>
              <w:left w:val="single" w:sz="2" w:space="0" w:color="auto"/>
              <w:bottom w:val="single" w:sz="2" w:space="0" w:color="auto"/>
              <w:right w:val="single" w:sz="2" w:space="0" w:color="auto"/>
            </w:tcBorders>
          </w:tcPr>
          <w:p w14:paraId="03C26905" w14:textId="77777777" w:rsidR="00EE3B69" w:rsidRPr="00E975DF" w:rsidRDefault="00EE3B69" w:rsidP="00DC4EC8">
            <w:pPr>
              <w:pStyle w:val="NormalLeft"/>
              <w:rPr>
                <w:lang w:val="en-GB"/>
              </w:rPr>
            </w:pPr>
            <w:r w:rsidRPr="00E975DF">
              <w:rPr>
                <w:lang w:val="en-GB"/>
              </w:rPr>
              <w:t>ISO 3166-1-alpha-2 country code, XV, XL or XT</w:t>
            </w:r>
          </w:p>
        </w:tc>
      </w:tr>
      <w:tr w:rsidR="00EE3B69" w:rsidRPr="007C41FD" w14:paraId="69553EFD" w14:textId="77777777" w:rsidTr="00DC4EC8">
        <w:tc>
          <w:tcPr>
            <w:tcW w:w="743" w:type="dxa"/>
            <w:tcBorders>
              <w:top w:val="single" w:sz="2" w:space="0" w:color="auto"/>
              <w:left w:val="single" w:sz="2" w:space="0" w:color="auto"/>
              <w:bottom w:val="single" w:sz="2" w:space="0" w:color="auto"/>
              <w:right w:val="single" w:sz="2" w:space="0" w:color="auto"/>
            </w:tcBorders>
          </w:tcPr>
          <w:p w14:paraId="3E2B1E75" w14:textId="77777777" w:rsidR="00EE3B69" w:rsidRPr="00E975DF" w:rsidRDefault="00EE3B69" w:rsidP="00DC4EC8">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73C36AA"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C09C828" w14:textId="77777777" w:rsidR="00EE3B69" w:rsidRPr="00E975DF" w:rsidRDefault="00EE3B69" w:rsidP="00DC4EC8">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E50B3C6" w14:textId="77777777" w:rsidR="00EE3B69" w:rsidRPr="00E975DF" w:rsidRDefault="00EE3B69" w:rsidP="00DC4EC8">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90D758B"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4631B5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91C4A71" w14:textId="77777777" w:rsidR="00EE3B69" w:rsidRPr="00E975DF" w:rsidRDefault="00EE3B69" w:rsidP="00DC4EC8">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2D60C497"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462B223" w14:textId="77777777" w:rsidR="00EE3B69" w:rsidRPr="00E975DF" w:rsidRDefault="00EE3B69" w:rsidP="00DC4EC8">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0958EE64" w14:textId="77777777" w:rsidR="00EE3B69" w:rsidRPr="00E975DF" w:rsidRDefault="00EE3B69" w:rsidP="00DC4EC8">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33BE279A"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1021E68" w14:textId="77777777" w:rsidR="00EE3B69" w:rsidRPr="00E975DF" w:rsidRDefault="00EE3B69" w:rsidP="00DC4EC8">
            <w:pPr>
              <w:adjustRightInd w:val="0"/>
              <w:spacing w:before="0" w:after="0"/>
              <w:jc w:val="left"/>
              <w:rPr>
                <w:lang w:val="en-GB"/>
              </w:rPr>
            </w:pPr>
          </w:p>
        </w:tc>
      </w:tr>
      <w:tr w:rsidR="00EE3B69" w:rsidRPr="00E975DF" w14:paraId="6F84B9C8" w14:textId="77777777" w:rsidTr="00DC4EC8">
        <w:tc>
          <w:tcPr>
            <w:tcW w:w="743" w:type="dxa"/>
            <w:vMerge w:val="restart"/>
            <w:tcBorders>
              <w:top w:val="single" w:sz="2" w:space="0" w:color="auto"/>
              <w:left w:val="single" w:sz="2" w:space="0" w:color="auto"/>
              <w:bottom w:val="single" w:sz="2" w:space="0" w:color="auto"/>
              <w:right w:val="single" w:sz="2" w:space="0" w:color="auto"/>
            </w:tcBorders>
          </w:tcPr>
          <w:p w14:paraId="065E6D7E" w14:textId="77777777" w:rsidR="00EE3B69" w:rsidRPr="00E975DF" w:rsidRDefault="00EE3B69" w:rsidP="00DC4EC8">
            <w:pPr>
              <w:pStyle w:val="NormalLeft"/>
              <w:rPr>
                <w:lang w:val="en-GB"/>
              </w:rPr>
            </w:pPr>
            <w:r w:rsidRPr="00E975DF">
              <w:rPr>
                <w:i/>
                <w:iCs/>
                <w:lang w:val="en-GB"/>
              </w:rPr>
              <w:t>Third position</w:t>
            </w:r>
          </w:p>
        </w:tc>
        <w:tc>
          <w:tcPr>
            <w:tcW w:w="836" w:type="dxa"/>
            <w:vMerge w:val="restart"/>
            <w:tcBorders>
              <w:top w:val="single" w:sz="2" w:space="0" w:color="auto"/>
              <w:left w:val="single" w:sz="2" w:space="0" w:color="auto"/>
              <w:bottom w:val="single" w:sz="2" w:space="0" w:color="auto"/>
              <w:right w:val="single" w:sz="2" w:space="0" w:color="auto"/>
            </w:tcBorders>
          </w:tcPr>
          <w:p w14:paraId="6F9B3EBB" w14:textId="77777777" w:rsidR="00EE3B69" w:rsidRPr="00E975DF" w:rsidRDefault="00EE3B69" w:rsidP="00DC4EC8">
            <w:pPr>
              <w:pStyle w:val="NormalLeft"/>
              <w:rPr>
                <w:lang w:val="en-GB"/>
              </w:rPr>
            </w:pPr>
            <w:r w:rsidRPr="00E975DF">
              <w:rPr>
                <w:lang w:val="en-GB"/>
              </w:rPr>
              <w:t>Category</w:t>
            </w:r>
          </w:p>
        </w:tc>
        <w:tc>
          <w:tcPr>
            <w:tcW w:w="743" w:type="dxa"/>
            <w:tcBorders>
              <w:top w:val="single" w:sz="2" w:space="0" w:color="auto"/>
              <w:left w:val="single" w:sz="2" w:space="0" w:color="auto"/>
              <w:bottom w:val="single" w:sz="2" w:space="0" w:color="auto"/>
              <w:right w:val="single" w:sz="2" w:space="0" w:color="auto"/>
            </w:tcBorders>
          </w:tcPr>
          <w:p w14:paraId="31C28279" w14:textId="77777777" w:rsidR="00EE3B69" w:rsidRPr="00E975DF" w:rsidRDefault="00EE3B69" w:rsidP="00DC4EC8">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0E141D39" w14:textId="77777777" w:rsidR="00EE3B69" w:rsidRPr="00E975DF" w:rsidRDefault="00EE3B69" w:rsidP="00DC4EC8">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34B1CF33" w14:textId="77777777" w:rsidR="00EE3B69" w:rsidRPr="00E975DF" w:rsidRDefault="00EE3B69" w:rsidP="00DC4EC8">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2466B9E9" w14:textId="77777777" w:rsidR="00EE3B69" w:rsidRPr="00E975DF" w:rsidRDefault="00EE3B69" w:rsidP="00DC4EC8">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13F6E615" w14:textId="77777777" w:rsidR="00EE3B69" w:rsidRPr="00E975DF" w:rsidRDefault="00EE3B69" w:rsidP="00DC4EC8">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01E55D38" w14:textId="77777777" w:rsidR="00EE3B69" w:rsidRPr="00E975DF" w:rsidRDefault="00EE3B69" w:rsidP="00DC4EC8">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5735D98D" w14:textId="77777777" w:rsidR="00EE3B69" w:rsidRPr="00E975DF" w:rsidRDefault="00EE3B69" w:rsidP="00DC4EC8">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47E7D682" w14:textId="77777777" w:rsidR="00EE3B69" w:rsidRPr="00E975DF" w:rsidRDefault="00EE3B69" w:rsidP="00DC4EC8">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241D135E" w14:textId="77777777" w:rsidR="00EE3B69" w:rsidRPr="00E975DF" w:rsidRDefault="00EE3B69" w:rsidP="00DC4EC8">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0A7CC455" w14:textId="77777777" w:rsidR="00EE3B69" w:rsidRPr="00E975DF" w:rsidRDefault="00EE3B69" w:rsidP="00DC4EC8">
            <w:pPr>
              <w:pStyle w:val="NormalLeft"/>
              <w:rPr>
                <w:lang w:val="en-GB"/>
              </w:rPr>
            </w:pPr>
            <w:r w:rsidRPr="00E975DF">
              <w:rPr>
                <w:lang w:val="en-GB"/>
              </w:rPr>
              <w:t>0</w:t>
            </w:r>
          </w:p>
        </w:tc>
      </w:tr>
      <w:tr w:rsidR="00EE3B69" w:rsidRPr="00E975DF" w14:paraId="3E10A364" w14:textId="77777777" w:rsidTr="00DC4EC8">
        <w:tc>
          <w:tcPr>
            <w:tcW w:w="743" w:type="dxa"/>
            <w:vMerge/>
            <w:tcBorders>
              <w:top w:val="single" w:sz="2" w:space="0" w:color="auto"/>
              <w:left w:val="single" w:sz="2" w:space="0" w:color="auto"/>
              <w:bottom w:val="single" w:sz="2" w:space="0" w:color="auto"/>
              <w:right w:val="single" w:sz="2" w:space="0" w:color="auto"/>
            </w:tcBorders>
          </w:tcPr>
          <w:p w14:paraId="51D823BE"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6BE0140D"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E6E235F" w14:textId="77777777" w:rsidR="00EE3B69" w:rsidRPr="00E975DF" w:rsidRDefault="00EE3B69" w:rsidP="00DC4EC8">
            <w:pPr>
              <w:pStyle w:val="NormalLeft"/>
              <w:rPr>
                <w:lang w:val="en-GB"/>
              </w:rPr>
            </w:pPr>
            <w:r w:rsidRPr="00E975DF">
              <w:rPr>
                <w:lang w:val="en-GB"/>
              </w:rPr>
              <w:t>Government bonds</w:t>
            </w:r>
          </w:p>
        </w:tc>
        <w:tc>
          <w:tcPr>
            <w:tcW w:w="742" w:type="dxa"/>
            <w:tcBorders>
              <w:top w:val="single" w:sz="2" w:space="0" w:color="auto"/>
              <w:left w:val="single" w:sz="2" w:space="0" w:color="auto"/>
              <w:bottom w:val="single" w:sz="2" w:space="0" w:color="auto"/>
              <w:right w:val="single" w:sz="2" w:space="0" w:color="auto"/>
            </w:tcBorders>
          </w:tcPr>
          <w:p w14:paraId="324FB5AD" w14:textId="77777777" w:rsidR="00EE3B69" w:rsidRPr="00E975DF" w:rsidRDefault="00EE3B69" w:rsidP="00DC4EC8">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36F9703C" w14:textId="77777777" w:rsidR="00EE3B69" w:rsidRPr="00E975DF" w:rsidRDefault="00EE3B69" w:rsidP="00DC4EC8">
            <w:pPr>
              <w:pStyle w:val="NormalLeft"/>
              <w:rPr>
                <w:lang w:val="en-GB"/>
              </w:rPr>
            </w:pPr>
            <w:r w:rsidRPr="00E975DF">
              <w:rPr>
                <w:lang w:val="en-GB"/>
              </w:rPr>
              <w:t>Equity</w:t>
            </w:r>
          </w:p>
        </w:tc>
        <w:tc>
          <w:tcPr>
            <w:tcW w:w="743" w:type="dxa"/>
            <w:tcBorders>
              <w:top w:val="single" w:sz="2" w:space="0" w:color="auto"/>
              <w:left w:val="single" w:sz="2" w:space="0" w:color="auto"/>
              <w:bottom w:val="single" w:sz="2" w:space="0" w:color="auto"/>
              <w:right w:val="single" w:sz="2" w:space="0" w:color="auto"/>
            </w:tcBorders>
          </w:tcPr>
          <w:p w14:paraId="1A538517" w14:textId="77777777" w:rsidR="00EE3B69" w:rsidRPr="00E975DF" w:rsidRDefault="00EE3B69" w:rsidP="00DC4EC8">
            <w:pPr>
              <w:pStyle w:val="NormalLeft"/>
              <w:rPr>
                <w:lang w:val="en-GB"/>
              </w:rPr>
            </w:pPr>
            <w:r w:rsidRPr="00E975DF">
              <w:rPr>
                <w:lang w:val="en-GB"/>
              </w:rPr>
              <w:t>Investment funds</w:t>
            </w:r>
            <w:r w:rsidR="007C41FD">
              <w:rPr>
                <w:lang w:val="en-GB"/>
              </w:rPr>
              <w:t>,</w:t>
            </w:r>
            <w:r w:rsidRPr="00E975DF">
              <w:rPr>
                <w:lang w:val="en-GB"/>
              </w:rPr>
              <w:t xml:space="preserve"> Collective Investment Undertakings</w:t>
            </w:r>
          </w:p>
        </w:tc>
        <w:tc>
          <w:tcPr>
            <w:tcW w:w="743" w:type="dxa"/>
            <w:tcBorders>
              <w:top w:val="single" w:sz="2" w:space="0" w:color="auto"/>
              <w:left w:val="single" w:sz="2" w:space="0" w:color="auto"/>
              <w:bottom w:val="single" w:sz="2" w:space="0" w:color="auto"/>
              <w:right w:val="single" w:sz="2" w:space="0" w:color="auto"/>
            </w:tcBorders>
          </w:tcPr>
          <w:p w14:paraId="11258E49" w14:textId="77777777" w:rsidR="00EE3B69" w:rsidRPr="00E975DF" w:rsidRDefault="00EE3B69" w:rsidP="00DC4EC8">
            <w:pPr>
              <w:pStyle w:val="NormalLeft"/>
              <w:rPr>
                <w:lang w:val="en-GB"/>
              </w:rPr>
            </w:pPr>
            <w:r w:rsidRPr="00E975DF">
              <w:rPr>
                <w:lang w:val="en-GB"/>
              </w:rPr>
              <w:t>Structured notes</w:t>
            </w:r>
          </w:p>
        </w:tc>
        <w:tc>
          <w:tcPr>
            <w:tcW w:w="836" w:type="dxa"/>
            <w:tcBorders>
              <w:top w:val="single" w:sz="2" w:space="0" w:color="auto"/>
              <w:left w:val="single" w:sz="2" w:space="0" w:color="auto"/>
              <w:bottom w:val="single" w:sz="2" w:space="0" w:color="auto"/>
              <w:right w:val="single" w:sz="2" w:space="0" w:color="auto"/>
            </w:tcBorders>
          </w:tcPr>
          <w:p w14:paraId="68D05292" w14:textId="77777777" w:rsidR="00EE3B69" w:rsidRPr="00E975DF" w:rsidRDefault="00EE3B69" w:rsidP="00DC4EC8">
            <w:pPr>
              <w:pStyle w:val="NormalLeft"/>
              <w:rPr>
                <w:lang w:val="en-GB"/>
              </w:rPr>
            </w:pPr>
            <w:r w:rsidRPr="00E975DF">
              <w:rPr>
                <w:lang w:val="en-GB"/>
              </w:rPr>
              <w:t>Collateralised securities</w:t>
            </w:r>
          </w:p>
        </w:tc>
        <w:tc>
          <w:tcPr>
            <w:tcW w:w="743" w:type="dxa"/>
            <w:tcBorders>
              <w:top w:val="single" w:sz="2" w:space="0" w:color="auto"/>
              <w:left w:val="single" w:sz="2" w:space="0" w:color="auto"/>
              <w:bottom w:val="single" w:sz="2" w:space="0" w:color="auto"/>
              <w:right w:val="single" w:sz="2" w:space="0" w:color="auto"/>
            </w:tcBorders>
          </w:tcPr>
          <w:p w14:paraId="1AFC92E4" w14:textId="77777777" w:rsidR="00EE3B69" w:rsidRPr="00E975DF" w:rsidRDefault="00EE3B69" w:rsidP="00DC4EC8">
            <w:pPr>
              <w:pStyle w:val="NormalLeft"/>
              <w:rPr>
                <w:lang w:val="en-GB"/>
              </w:rPr>
            </w:pPr>
            <w:r w:rsidRPr="00E975DF">
              <w:rPr>
                <w:lang w:val="en-GB"/>
              </w:rPr>
              <w:t>Cash and deposits</w:t>
            </w:r>
          </w:p>
        </w:tc>
        <w:tc>
          <w:tcPr>
            <w:tcW w:w="742" w:type="dxa"/>
            <w:tcBorders>
              <w:top w:val="single" w:sz="2" w:space="0" w:color="auto"/>
              <w:left w:val="single" w:sz="2" w:space="0" w:color="auto"/>
              <w:bottom w:val="single" w:sz="2" w:space="0" w:color="auto"/>
              <w:right w:val="single" w:sz="2" w:space="0" w:color="auto"/>
            </w:tcBorders>
          </w:tcPr>
          <w:p w14:paraId="669C0539" w14:textId="77777777" w:rsidR="00EE3B69" w:rsidRPr="00E975DF" w:rsidRDefault="00EE3B69" w:rsidP="00DC4EC8">
            <w:pPr>
              <w:pStyle w:val="NormalLeft"/>
              <w:rPr>
                <w:lang w:val="en-GB"/>
              </w:rPr>
            </w:pPr>
            <w:r w:rsidRPr="00E975DF">
              <w:rPr>
                <w:lang w:val="en-GB"/>
              </w:rPr>
              <w:t>Mortgages and loans</w:t>
            </w:r>
          </w:p>
        </w:tc>
        <w:tc>
          <w:tcPr>
            <w:tcW w:w="836" w:type="dxa"/>
            <w:tcBorders>
              <w:top w:val="single" w:sz="2" w:space="0" w:color="auto"/>
              <w:left w:val="single" w:sz="2" w:space="0" w:color="auto"/>
              <w:bottom w:val="single" w:sz="2" w:space="0" w:color="auto"/>
              <w:right w:val="single" w:sz="2" w:space="0" w:color="auto"/>
            </w:tcBorders>
          </w:tcPr>
          <w:p w14:paraId="0A815817" w14:textId="77777777" w:rsidR="00EE3B69" w:rsidRPr="00E975DF" w:rsidRDefault="00EE3B69" w:rsidP="00DC4EC8">
            <w:pPr>
              <w:pStyle w:val="NormalLeft"/>
              <w:rPr>
                <w:lang w:val="en-GB"/>
              </w:rPr>
            </w:pPr>
            <w:r w:rsidRPr="00E975DF">
              <w:rPr>
                <w:lang w:val="en-GB"/>
              </w:rPr>
              <w:t>Property</w:t>
            </w:r>
          </w:p>
        </w:tc>
        <w:tc>
          <w:tcPr>
            <w:tcW w:w="743" w:type="dxa"/>
            <w:tcBorders>
              <w:top w:val="single" w:sz="2" w:space="0" w:color="auto"/>
              <w:left w:val="single" w:sz="2" w:space="0" w:color="auto"/>
              <w:bottom w:val="single" w:sz="2" w:space="0" w:color="auto"/>
              <w:right w:val="single" w:sz="2" w:space="0" w:color="auto"/>
            </w:tcBorders>
          </w:tcPr>
          <w:p w14:paraId="1F1D31EA" w14:textId="77777777" w:rsidR="00EE3B69" w:rsidRPr="00E975DF" w:rsidRDefault="00EE3B69" w:rsidP="00DC4EC8">
            <w:pPr>
              <w:pStyle w:val="NormalLeft"/>
              <w:rPr>
                <w:lang w:val="en-GB"/>
              </w:rPr>
            </w:pPr>
            <w:r w:rsidRPr="00E975DF">
              <w:rPr>
                <w:lang w:val="en-GB"/>
              </w:rPr>
              <w:t>Other investments</w:t>
            </w:r>
          </w:p>
        </w:tc>
      </w:tr>
      <w:tr w:rsidR="00EE3B69" w:rsidRPr="00E975DF" w14:paraId="0E1BA8DC" w14:textId="77777777" w:rsidTr="00DC4EC8">
        <w:tc>
          <w:tcPr>
            <w:tcW w:w="743" w:type="dxa"/>
            <w:vMerge w:val="restart"/>
            <w:tcBorders>
              <w:top w:val="single" w:sz="2" w:space="0" w:color="auto"/>
              <w:left w:val="single" w:sz="2" w:space="0" w:color="auto"/>
              <w:bottom w:val="single" w:sz="2" w:space="0" w:color="auto"/>
              <w:right w:val="single" w:sz="2" w:space="0" w:color="auto"/>
            </w:tcBorders>
          </w:tcPr>
          <w:p w14:paraId="1F5914D0" w14:textId="77777777" w:rsidR="00EE3B69" w:rsidRPr="00E975DF" w:rsidRDefault="00EE3B69" w:rsidP="00DC4EC8">
            <w:pPr>
              <w:pStyle w:val="NormalLeft"/>
              <w:rPr>
                <w:lang w:val="en-GB"/>
              </w:rPr>
            </w:pPr>
            <w:r w:rsidRPr="00E975DF">
              <w:rPr>
                <w:i/>
                <w:iCs/>
                <w:lang w:val="en-GB"/>
              </w:rPr>
              <w:t>Fourth position</w:t>
            </w:r>
          </w:p>
        </w:tc>
        <w:tc>
          <w:tcPr>
            <w:tcW w:w="836" w:type="dxa"/>
            <w:vMerge w:val="restart"/>
            <w:tcBorders>
              <w:top w:val="single" w:sz="2" w:space="0" w:color="auto"/>
              <w:left w:val="single" w:sz="2" w:space="0" w:color="auto"/>
              <w:bottom w:val="single" w:sz="2" w:space="0" w:color="auto"/>
              <w:right w:val="single" w:sz="2" w:space="0" w:color="auto"/>
            </w:tcBorders>
          </w:tcPr>
          <w:p w14:paraId="37802F1A" w14:textId="77777777" w:rsidR="00EE3B69" w:rsidRPr="00E975DF" w:rsidRDefault="00EE3B69" w:rsidP="00DC4EC8">
            <w:pPr>
              <w:pStyle w:val="NormalLeft"/>
              <w:rPr>
                <w:lang w:val="en-GB"/>
              </w:rPr>
            </w:pPr>
            <w:r w:rsidRPr="00E975DF">
              <w:rPr>
                <w:lang w:val="en-GB"/>
              </w:rPr>
              <w:t>Sub-category or main risk</w:t>
            </w:r>
          </w:p>
        </w:tc>
        <w:tc>
          <w:tcPr>
            <w:tcW w:w="743" w:type="dxa"/>
            <w:tcBorders>
              <w:top w:val="single" w:sz="2" w:space="0" w:color="auto"/>
              <w:left w:val="single" w:sz="2" w:space="0" w:color="auto"/>
              <w:bottom w:val="single" w:sz="2" w:space="0" w:color="auto"/>
              <w:right w:val="single" w:sz="2" w:space="0" w:color="auto"/>
            </w:tcBorders>
          </w:tcPr>
          <w:p w14:paraId="4B9BD37C" w14:textId="77777777" w:rsidR="00EE3B69" w:rsidRPr="00E975DF" w:rsidRDefault="00EE3B69" w:rsidP="00DC4EC8">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340D0A20" w14:textId="77777777" w:rsidR="00EE3B69" w:rsidRPr="00E975DF" w:rsidRDefault="00EE3B69" w:rsidP="00DC4EC8">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734A2B70" w14:textId="77777777" w:rsidR="00EE3B69" w:rsidRPr="00E975DF" w:rsidRDefault="00EE3B69" w:rsidP="00DC4EC8">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7F716244" w14:textId="77777777" w:rsidR="00EE3B69" w:rsidRPr="00E975DF" w:rsidRDefault="00EE3B69" w:rsidP="00DC4EC8">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3BD3D133" w14:textId="77777777" w:rsidR="00EE3B69" w:rsidRPr="00E975DF" w:rsidRDefault="00EE3B69" w:rsidP="00DC4EC8">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480D6D2A" w14:textId="77777777" w:rsidR="00EE3B69" w:rsidRPr="00E975DF" w:rsidRDefault="00EE3B69" w:rsidP="00DC4EC8">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4621C3B7" w14:textId="77777777" w:rsidR="00EE3B69" w:rsidRPr="00E975DF" w:rsidRDefault="00EE3B69" w:rsidP="00DC4EC8">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185E2D0F" w14:textId="77777777" w:rsidR="00EE3B69" w:rsidRPr="00E975DF" w:rsidRDefault="00EE3B69" w:rsidP="00DC4EC8">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6FF3494D" w14:textId="77777777" w:rsidR="00EE3B69" w:rsidRPr="00E975DF" w:rsidRDefault="00EE3B69" w:rsidP="00DC4EC8">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634FF94B" w14:textId="77777777" w:rsidR="00EE3B69" w:rsidRPr="00E975DF" w:rsidRDefault="00EE3B69" w:rsidP="00DC4EC8">
            <w:pPr>
              <w:pStyle w:val="NormalLeft"/>
              <w:rPr>
                <w:lang w:val="en-GB"/>
              </w:rPr>
            </w:pPr>
          </w:p>
        </w:tc>
      </w:tr>
      <w:tr w:rsidR="00EE3B69" w:rsidRPr="00E975DF" w14:paraId="5F2A0E7F" w14:textId="77777777" w:rsidTr="00DC4EC8">
        <w:tc>
          <w:tcPr>
            <w:tcW w:w="743" w:type="dxa"/>
            <w:vMerge/>
            <w:tcBorders>
              <w:top w:val="single" w:sz="2" w:space="0" w:color="auto"/>
              <w:left w:val="single" w:sz="2" w:space="0" w:color="auto"/>
              <w:bottom w:val="single" w:sz="2" w:space="0" w:color="auto"/>
              <w:right w:val="single" w:sz="2" w:space="0" w:color="auto"/>
            </w:tcBorders>
          </w:tcPr>
          <w:p w14:paraId="5629C800"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BEA9E2A"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2C275E5" w14:textId="77777777" w:rsidR="00EE3B69" w:rsidRPr="00E975DF" w:rsidRDefault="00EE3B69" w:rsidP="00DC4EC8">
            <w:pPr>
              <w:pStyle w:val="NormalLeft"/>
              <w:rPr>
                <w:lang w:val="en-GB"/>
              </w:rPr>
            </w:pPr>
            <w:r w:rsidRPr="00E975DF">
              <w:rPr>
                <w:lang w:val="en-GB"/>
              </w:rPr>
              <w:t>Central Government bonds</w:t>
            </w:r>
          </w:p>
        </w:tc>
        <w:tc>
          <w:tcPr>
            <w:tcW w:w="742" w:type="dxa"/>
            <w:tcBorders>
              <w:top w:val="single" w:sz="2" w:space="0" w:color="auto"/>
              <w:left w:val="single" w:sz="2" w:space="0" w:color="auto"/>
              <w:bottom w:val="single" w:sz="2" w:space="0" w:color="auto"/>
              <w:right w:val="single" w:sz="2" w:space="0" w:color="auto"/>
            </w:tcBorders>
          </w:tcPr>
          <w:p w14:paraId="4931945A" w14:textId="77777777" w:rsidR="00EE3B69" w:rsidRPr="00E975DF" w:rsidRDefault="00EE3B69" w:rsidP="00DC4EC8">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0E152973" w14:textId="77777777" w:rsidR="00EE3B69" w:rsidRPr="00E975DF" w:rsidRDefault="00EE3B69" w:rsidP="00DC4EC8">
            <w:pPr>
              <w:pStyle w:val="NormalLeft"/>
              <w:rPr>
                <w:lang w:val="en-GB"/>
              </w:rPr>
            </w:pPr>
            <w:r w:rsidRPr="00E975DF">
              <w:rPr>
                <w:lang w:val="en-GB"/>
              </w:rPr>
              <w:t>Common equity</w:t>
            </w:r>
          </w:p>
        </w:tc>
        <w:tc>
          <w:tcPr>
            <w:tcW w:w="743" w:type="dxa"/>
            <w:tcBorders>
              <w:top w:val="single" w:sz="2" w:space="0" w:color="auto"/>
              <w:left w:val="single" w:sz="2" w:space="0" w:color="auto"/>
              <w:bottom w:val="single" w:sz="2" w:space="0" w:color="auto"/>
              <w:right w:val="single" w:sz="2" w:space="0" w:color="auto"/>
            </w:tcBorders>
          </w:tcPr>
          <w:p w14:paraId="5CE3D1B4" w14:textId="77777777" w:rsidR="00EE3B69" w:rsidRPr="00E975DF" w:rsidRDefault="00EE3B69" w:rsidP="00DC4EC8">
            <w:pPr>
              <w:pStyle w:val="NormalLeft"/>
              <w:rPr>
                <w:lang w:val="en-GB"/>
              </w:rPr>
            </w:pPr>
            <w:r w:rsidRPr="00E975DF">
              <w:rPr>
                <w:lang w:val="en-GB"/>
              </w:rPr>
              <w:t>Equity funds</w:t>
            </w:r>
          </w:p>
        </w:tc>
        <w:tc>
          <w:tcPr>
            <w:tcW w:w="743" w:type="dxa"/>
            <w:tcBorders>
              <w:top w:val="single" w:sz="2" w:space="0" w:color="auto"/>
              <w:left w:val="single" w:sz="2" w:space="0" w:color="auto"/>
              <w:bottom w:val="single" w:sz="2" w:space="0" w:color="auto"/>
              <w:right w:val="single" w:sz="2" w:space="0" w:color="auto"/>
            </w:tcBorders>
          </w:tcPr>
          <w:p w14:paraId="2AF0D7AF" w14:textId="77777777" w:rsidR="00EE3B69" w:rsidRPr="00E975DF" w:rsidRDefault="00EE3B69" w:rsidP="00DC4EC8">
            <w:pPr>
              <w:pStyle w:val="NormalLeft"/>
              <w:rPr>
                <w:lang w:val="en-GB"/>
              </w:rPr>
            </w:pPr>
            <w:r w:rsidRPr="00E975DF">
              <w:rPr>
                <w:lang w:val="en-GB"/>
              </w:rPr>
              <w:t>Equity risk</w:t>
            </w:r>
          </w:p>
        </w:tc>
        <w:tc>
          <w:tcPr>
            <w:tcW w:w="836" w:type="dxa"/>
            <w:tcBorders>
              <w:top w:val="single" w:sz="2" w:space="0" w:color="auto"/>
              <w:left w:val="single" w:sz="2" w:space="0" w:color="auto"/>
              <w:bottom w:val="single" w:sz="2" w:space="0" w:color="auto"/>
              <w:right w:val="single" w:sz="2" w:space="0" w:color="auto"/>
            </w:tcBorders>
          </w:tcPr>
          <w:p w14:paraId="748F20A0" w14:textId="77777777" w:rsidR="00EE3B69" w:rsidRPr="00E975DF" w:rsidRDefault="00EE3B69" w:rsidP="00DC4EC8">
            <w:pPr>
              <w:pStyle w:val="NormalLeft"/>
              <w:rPr>
                <w:lang w:val="en-GB"/>
              </w:rPr>
            </w:pPr>
            <w:r w:rsidRPr="00E975DF">
              <w:rPr>
                <w:lang w:val="en-GB"/>
              </w:rPr>
              <w:t>Equity risk</w:t>
            </w:r>
          </w:p>
        </w:tc>
        <w:tc>
          <w:tcPr>
            <w:tcW w:w="743" w:type="dxa"/>
            <w:tcBorders>
              <w:top w:val="single" w:sz="2" w:space="0" w:color="auto"/>
              <w:left w:val="single" w:sz="2" w:space="0" w:color="auto"/>
              <w:bottom w:val="single" w:sz="2" w:space="0" w:color="auto"/>
              <w:right w:val="single" w:sz="2" w:space="0" w:color="auto"/>
            </w:tcBorders>
          </w:tcPr>
          <w:p w14:paraId="31E381FA" w14:textId="77777777" w:rsidR="00EE3B69" w:rsidRPr="00E975DF" w:rsidRDefault="00EE3B69" w:rsidP="00DC4EC8">
            <w:pPr>
              <w:pStyle w:val="NormalLeft"/>
              <w:rPr>
                <w:lang w:val="en-GB"/>
              </w:rPr>
            </w:pPr>
            <w:r w:rsidRPr="00E975DF">
              <w:rPr>
                <w:lang w:val="en-GB"/>
              </w:rPr>
              <w:t>Cash</w:t>
            </w:r>
          </w:p>
        </w:tc>
        <w:tc>
          <w:tcPr>
            <w:tcW w:w="742" w:type="dxa"/>
            <w:tcBorders>
              <w:top w:val="single" w:sz="2" w:space="0" w:color="auto"/>
              <w:left w:val="single" w:sz="2" w:space="0" w:color="auto"/>
              <w:bottom w:val="single" w:sz="2" w:space="0" w:color="auto"/>
              <w:right w:val="single" w:sz="2" w:space="0" w:color="auto"/>
            </w:tcBorders>
          </w:tcPr>
          <w:p w14:paraId="7FFE245D" w14:textId="77777777" w:rsidR="00EE3B69" w:rsidRPr="00E975DF" w:rsidRDefault="00EE3B69" w:rsidP="00DC4EC8">
            <w:pPr>
              <w:pStyle w:val="NormalLeft"/>
              <w:rPr>
                <w:lang w:val="en-GB"/>
              </w:rPr>
            </w:pPr>
            <w:r w:rsidRPr="00E975DF">
              <w:rPr>
                <w:lang w:val="en-GB"/>
              </w:rPr>
              <w:t>Uncollateralised loans made</w:t>
            </w:r>
          </w:p>
        </w:tc>
        <w:tc>
          <w:tcPr>
            <w:tcW w:w="836" w:type="dxa"/>
            <w:tcBorders>
              <w:top w:val="single" w:sz="2" w:space="0" w:color="auto"/>
              <w:left w:val="single" w:sz="2" w:space="0" w:color="auto"/>
              <w:bottom w:val="single" w:sz="2" w:space="0" w:color="auto"/>
              <w:right w:val="single" w:sz="2" w:space="0" w:color="auto"/>
            </w:tcBorders>
          </w:tcPr>
          <w:p w14:paraId="53C60E1A" w14:textId="77777777" w:rsidR="00EE3B69" w:rsidRPr="00E975DF" w:rsidRDefault="00EE3B69" w:rsidP="00DC4EC8">
            <w:pPr>
              <w:pStyle w:val="NormalLeft"/>
              <w:rPr>
                <w:lang w:val="en-GB"/>
              </w:rPr>
            </w:pPr>
            <w:r w:rsidRPr="00E975DF">
              <w:rPr>
                <w:lang w:val="en-GB"/>
              </w:rPr>
              <w:t>Property (office and commercial)</w:t>
            </w:r>
          </w:p>
        </w:tc>
        <w:tc>
          <w:tcPr>
            <w:tcW w:w="743" w:type="dxa"/>
            <w:tcBorders>
              <w:top w:val="single" w:sz="2" w:space="0" w:color="auto"/>
              <w:left w:val="single" w:sz="2" w:space="0" w:color="auto"/>
              <w:bottom w:val="single" w:sz="2" w:space="0" w:color="auto"/>
              <w:right w:val="single" w:sz="2" w:space="0" w:color="auto"/>
            </w:tcBorders>
          </w:tcPr>
          <w:p w14:paraId="7017E145" w14:textId="77777777" w:rsidR="00EE3B69" w:rsidRPr="00E975DF" w:rsidRDefault="00EE3B69" w:rsidP="00DC4EC8">
            <w:pPr>
              <w:pStyle w:val="NormalLeft"/>
              <w:rPr>
                <w:lang w:val="en-GB"/>
              </w:rPr>
            </w:pPr>
          </w:p>
        </w:tc>
      </w:tr>
      <w:tr w:rsidR="00EE3B69" w:rsidRPr="00E975DF" w14:paraId="17558650" w14:textId="77777777" w:rsidTr="00DC4EC8">
        <w:tc>
          <w:tcPr>
            <w:tcW w:w="743" w:type="dxa"/>
            <w:vMerge/>
            <w:tcBorders>
              <w:top w:val="single" w:sz="2" w:space="0" w:color="auto"/>
              <w:left w:val="single" w:sz="2" w:space="0" w:color="auto"/>
              <w:bottom w:val="single" w:sz="2" w:space="0" w:color="auto"/>
              <w:right w:val="single" w:sz="2" w:space="0" w:color="auto"/>
            </w:tcBorders>
          </w:tcPr>
          <w:p w14:paraId="6B7B16D8"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6C284E3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14D3D44" w14:textId="77777777" w:rsidR="00EE3B69" w:rsidRPr="00E975DF" w:rsidRDefault="00EE3B69" w:rsidP="00DC4EC8">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6B3436D6" w14:textId="77777777" w:rsidR="00EE3B69" w:rsidRPr="00E975DF" w:rsidRDefault="00EE3B69" w:rsidP="00DC4EC8">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4D28A77A" w14:textId="77777777" w:rsidR="00EE3B69" w:rsidRPr="00E975DF" w:rsidRDefault="00EE3B69" w:rsidP="00DC4EC8">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2BADD75A" w14:textId="77777777" w:rsidR="00EE3B69" w:rsidRPr="00E975DF" w:rsidRDefault="00EE3B69" w:rsidP="00DC4EC8">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472B5DFA" w14:textId="77777777" w:rsidR="00EE3B69" w:rsidRPr="00E975DF" w:rsidRDefault="00EE3B69" w:rsidP="00DC4EC8">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65C12832" w14:textId="77777777" w:rsidR="00EE3B69" w:rsidRPr="00E975DF" w:rsidRDefault="00EE3B69" w:rsidP="00DC4EC8">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3E2FE0FA" w14:textId="77777777" w:rsidR="00EE3B69" w:rsidRPr="00E975DF" w:rsidRDefault="00EE3B69" w:rsidP="00DC4EC8">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4DD6B65A" w14:textId="77777777" w:rsidR="00EE3B69" w:rsidRPr="00E975DF" w:rsidRDefault="00EE3B69" w:rsidP="00DC4EC8">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411E8B3D" w14:textId="77777777" w:rsidR="00EE3B69" w:rsidRPr="00E975DF" w:rsidRDefault="00EE3B69" w:rsidP="00DC4EC8">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4BD07641" w14:textId="77777777" w:rsidR="00EE3B69" w:rsidRPr="00E975DF" w:rsidRDefault="00EE3B69" w:rsidP="00DC4EC8">
            <w:pPr>
              <w:pStyle w:val="NormalLeft"/>
              <w:rPr>
                <w:lang w:val="en-GB"/>
              </w:rPr>
            </w:pPr>
          </w:p>
        </w:tc>
      </w:tr>
      <w:tr w:rsidR="00EE3B69" w:rsidRPr="00E975DF" w14:paraId="746BF8F7" w14:textId="77777777" w:rsidTr="00DC4EC8">
        <w:tc>
          <w:tcPr>
            <w:tcW w:w="743" w:type="dxa"/>
            <w:vMerge/>
            <w:tcBorders>
              <w:top w:val="single" w:sz="2" w:space="0" w:color="auto"/>
              <w:left w:val="single" w:sz="2" w:space="0" w:color="auto"/>
              <w:bottom w:val="single" w:sz="2" w:space="0" w:color="auto"/>
              <w:right w:val="single" w:sz="2" w:space="0" w:color="auto"/>
            </w:tcBorders>
          </w:tcPr>
          <w:p w14:paraId="470E77B7"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1137A5B"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349A47D" w14:textId="77777777" w:rsidR="00EE3B69" w:rsidRPr="00E975DF" w:rsidRDefault="00EE3B69" w:rsidP="00DC4EC8">
            <w:pPr>
              <w:pStyle w:val="NormalLeft"/>
              <w:rPr>
                <w:lang w:val="en-GB"/>
              </w:rPr>
            </w:pPr>
            <w:r w:rsidRPr="00E975DF">
              <w:rPr>
                <w:lang w:val="en-GB"/>
              </w:rPr>
              <w:t>Supra-national bonds</w:t>
            </w:r>
          </w:p>
        </w:tc>
        <w:tc>
          <w:tcPr>
            <w:tcW w:w="742" w:type="dxa"/>
            <w:tcBorders>
              <w:top w:val="single" w:sz="2" w:space="0" w:color="auto"/>
              <w:left w:val="single" w:sz="2" w:space="0" w:color="auto"/>
              <w:bottom w:val="single" w:sz="2" w:space="0" w:color="auto"/>
              <w:right w:val="single" w:sz="2" w:space="0" w:color="auto"/>
            </w:tcBorders>
          </w:tcPr>
          <w:p w14:paraId="2B38286D" w14:textId="77777777" w:rsidR="00EE3B69" w:rsidRPr="00E975DF" w:rsidRDefault="00EE3B69" w:rsidP="00DC4EC8">
            <w:pPr>
              <w:pStyle w:val="NormalLeft"/>
              <w:rPr>
                <w:lang w:val="en-GB"/>
              </w:rPr>
            </w:pPr>
            <w:r w:rsidRPr="00E975DF">
              <w:rPr>
                <w:lang w:val="en-GB"/>
              </w:rPr>
              <w:t>Convertible bonds</w:t>
            </w:r>
          </w:p>
        </w:tc>
        <w:tc>
          <w:tcPr>
            <w:tcW w:w="836" w:type="dxa"/>
            <w:tcBorders>
              <w:top w:val="single" w:sz="2" w:space="0" w:color="auto"/>
              <w:left w:val="single" w:sz="2" w:space="0" w:color="auto"/>
              <w:bottom w:val="single" w:sz="2" w:space="0" w:color="auto"/>
              <w:right w:val="single" w:sz="2" w:space="0" w:color="auto"/>
            </w:tcBorders>
          </w:tcPr>
          <w:p w14:paraId="2473AF59" w14:textId="77777777" w:rsidR="00EE3B69" w:rsidRPr="00E975DF" w:rsidRDefault="00EE3B69" w:rsidP="00DC4EC8">
            <w:pPr>
              <w:pStyle w:val="NormalLeft"/>
              <w:rPr>
                <w:lang w:val="en-GB"/>
              </w:rPr>
            </w:pPr>
            <w:r w:rsidRPr="00E975DF">
              <w:rPr>
                <w:lang w:val="en-GB"/>
              </w:rPr>
              <w:t>Equity of real estate related corporation</w:t>
            </w:r>
          </w:p>
        </w:tc>
        <w:tc>
          <w:tcPr>
            <w:tcW w:w="743" w:type="dxa"/>
            <w:tcBorders>
              <w:top w:val="single" w:sz="2" w:space="0" w:color="auto"/>
              <w:left w:val="single" w:sz="2" w:space="0" w:color="auto"/>
              <w:bottom w:val="single" w:sz="2" w:space="0" w:color="auto"/>
              <w:right w:val="single" w:sz="2" w:space="0" w:color="auto"/>
            </w:tcBorders>
          </w:tcPr>
          <w:p w14:paraId="051AA355" w14:textId="77777777" w:rsidR="00EE3B69" w:rsidRPr="00E975DF" w:rsidRDefault="00EE3B69" w:rsidP="00DC4EC8">
            <w:pPr>
              <w:pStyle w:val="NormalLeft"/>
              <w:rPr>
                <w:lang w:val="en-GB"/>
              </w:rPr>
            </w:pPr>
            <w:r w:rsidRPr="00E975DF">
              <w:rPr>
                <w:lang w:val="en-GB"/>
              </w:rPr>
              <w:t>Debt funds</w:t>
            </w:r>
          </w:p>
        </w:tc>
        <w:tc>
          <w:tcPr>
            <w:tcW w:w="743" w:type="dxa"/>
            <w:tcBorders>
              <w:top w:val="single" w:sz="2" w:space="0" w:color="auto"/>
              <w:left w:val="single" w:sz="2" w:space="0" w:color="auto"/>
              <w:bottom w:val="single" w:sz="2" w:space="0" w:color="auto"/>
              <w:right w:val="single" w:sz="2" w:space="0" w:color="auto"/>
            </w:tcBorders>
          </w:tcPr>
          <w:p w14:paraId="69F8979E" w14:textId="77777777" w:rsidR="00EE3B69" w:rsidRPr="00E975DF" w:rsidRDefault="00EE3B69" w:rsidP="00DC4EC8">
            <w:pPr>
              <w:pStyle w:val="NormalLeft"/>
              <w:rPr>
                <w:lang w:val="en-GB"/>
              </w:rPr>
            </w:pPr>
            <w:r w:rsidRPr="00E975DF">
              <w:rPr>
                <w:lang w:val="en-GB"/>
              </w:rPr>
              <w:t>Interest rate risk</w:t>
            </w:r>
          </w:p>
        </w:tc>
        <w:tc>
          <w:tcPr>
            <w:tcW w:w="836" w:type="dxa"/>
            <w:tcBorders>
              <w:top w:val="single" w:sz="2" w:space="0" w:color="auto"/>
              <w:left w:val="single" w:sz="2" w:space="0" w:color="auto"/>
              <w:bottom w:val="single" w:sz="2" w:space="0" w:color="auto"/>
              <w:right w:val="single" w:sz="2" w:space="0" w:color="auto"/>
            </w:tcBorders>
          </w:tcPr>
          <w:p w14:paraId="00DD7AE5" w14:textId="77777777" w:rsidR="00EE3B69" w:rsidRPr="00E975DF" w:rsidRDefault="00EE3B69" w:rsidP="00DC4EC8">
            <w:pPr>
              <w:pStyle w:val="NormalLeft"/>
              <w:rPr>
                <w:lang w:val="en-GB"/>
              </w:rPr>
            </w:pPr>
            <w:r w:rsidRPr="00E975DF">
              <w:rPr>
                <w:lang w:val="en-GB"/>
              </w:rPr>
              <w:t>Interest rate risk</w:t>
            </w:r>
          </w:p>
        </w:tc>
        <w:tc>
          <w:tcPr>
            <w:tcW w:w="743" w:type="dxa"/>
            <w:tcBorders>
              <w:top w:val="single" w:sz="2" w:space="0" w:color="auto"/>
              <w:left w:val="single" w:sz="2" w:space="0" w:color="auto"/>
              <w:bottom w:val="single" w:sz="2" w:space="0" w:color="auto"/>
              <w:right w:val="single" w:sz="2" w:space="0" w:color="auto"/>
            </w:tcBorders>
          </w:tcPr>
          <w:p w14:paraId="4BC04549" w14:textId="77777777" w:rsidR="00EE3B69" w:rsidRPr="00E975DF" w:rsidRDefault="00EE3B69" w:rsidP="00DC4EC8">
            <w:pPr>
              <w:pStyle w:val="NormalLeft"/>
              <w:rPr>
                <w:lang w:val="en-GB"/>
              </w:rPr>
            </w:pPr>
            <w:r w:rsidRPr="00E975DF">
              <w:rPr>
                <w:lang w:val="en-GB"/>
              </w:rPr>
              <w:t>Transferable deposits (cash equivalents)</w:t>
            </w:r>
          </w:p>
        </w:tc>
        <w:tc>
          <w:tcPr>
            <w:tcW w:w="742" w:type="dxa"/>
            <w:tcBorders>
              <w:top w:val="single" w:sz="2" w:space="0" w:color="auto"/>
              <w:left w:val="single" w:sz="2" w:space="0" w:color="auto"/>
              <w:bottom w:val="single" w:sz="2" w:space="0" w:color="auto"/>
              <w:right w:val="single" w:sz="2" w:space="0" w:color="auto"/>
            </w:tcBorders>
          </w:tcPr>
          <w:p w14:paraId="2A2ECDCD" w14:textId="77777777" w:rsidR="00EE3B69" w:rsidRPr="00E975DF" w:rsidRDefault="00EE3B69" w:rsidP="00DC4EC8">
            <w:pPr>
              <w:pStyle w:val="NormalLeft"/>
              <w:rPr>
                <w:lang w:val="en-GB"/>
              </w:rPr>
            </w:pPr>
            <w:r w:rsidRPr="00E975DF">
              <w:rPr>
                <w:lang w:val="en-GB"/>
              </w:rPr>
              <w:t>Loans made collateralised with securities</w:t>
            </w:r>
          </w:p>
        </w:tc>
        <w:tc>
          <w:tcPr>
            <w:tcW w:w="836" w:type="dxa"/>
            <w:tcBorders>
              <w:top w:val="single" w:sz="2" w:space="0" w:color="auto"/>
              <w:left w:val="single" w:sz="2" w:space="0" w:color="auto"/>
              <w:bottom w:val="single" w:sz="2" w:space="0" w:color="auto"/>
              <w:right w:val="single" w:sz="2" w:space="0" w:color="auto"/>
            </w:tcBorders>
          </w:tcPr>
          <w:p w14:paraId="6099ECF7" w14:textId="77777777" w:rsidR="00EE3B69" w:rsidRPr="00E975DF" w:rsidRDefault="00EE3B69" w:rsidP="00DC4EC8">
            <w:pPr>
              <w:pStyle w:val="NormalLeft"/>
              <w:rPr>
                <w:lang w:val="en-GB"/>
              </w:rPr>
            </w:pPr>
            <w:r w:rsidRPr="00E975DF">
              <w:rPr>
                <w:lang w:val="en-GB"/>
              </w:rPr>
              <w:t>Property (residential)</w:t>
            </w:r>
          </w:p>
        </w:tc>
        <w:tc>
          <w:tcPr>
            <w:tcW w:w="743" w:type="dxa"/>
            <w:tcBorders>
              <w:top w:val="single" w:sz="2" w:space="0" w:color="auto"/>
              <w:left w:val="single" w:sz="2" w:space="0" w:color="auto"/>
              <w:bottom w:val="single" w:sz="2" w:space="0" w:color="auto"/>
              <w:right w:val="single" w:sz="2" w:space="0" w:color="auto"/>
            </w:tcBorders>
          </w:tcPr>
          <w:p w14:paraId="0C24A21D" w14:textId="77777777" w:rsidR="00EE3B69" w:rsidRPr="00E975DF" w:rsidRDefault="00EE3B69" w:rsidP="00DC4EC8">
            <w:pPr>
              <w:pStyle w:val="NormalLeft"/>
              <w:rPr>
                <w:lang w:val="en-GB"/>
              </w:rPr>
            </w:pPr>
          </w:p>
        </w:tc>
      </w:tr>
      <w:tr w:rsidR="00EE3B69" w:rsidRPr="00E975DF" w14:paraId="0B729BD5" w14:textId="77777777" w:rsidTr="00DC4EC8">
        <w:tc>
          <w:tcPr>
            <w:tcW w:w="743" w:type="dxa"/>
            <w:vMerge/>
            <w:tcBorders>
              <w:top w:val="single" w:sz="2" w:space="0" w:color="auto"/>
              <w:left w:val="single" w:sz="2" w:space="0" w:color="auto"/>
              <w:bottom w:val="single" w:sz="2" w:space="0" w:color="auto"/>
              <w:right w:val="single" w:sz="2" w:space="0" w:color="auto"/>
            </w:tcBorders>
          </w:tcPr>
          <w:p w14:paraId="6D3B120A"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E3002A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2E234E7" w14:textId="77777777" w:rsidR="00EE3B69" w:rsidRPr="00E975DF" w:rsidRDefault="00EE3B69" w:rsidP="00DC4EC8">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1B146E44" w14:textId="77777777" w:rsidR="00EE3B69" w:rsidRPr="00E975DF" w:rsidRDefault="00EE3B69" w:rsidP="00DC4EC8">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79D6F334" w14:textId="77777777" w:rsidR="00EE3B69" w:rsidRPr="00E975DF" w:rsidRDefault="00EE3B69" w:rsidP="00DC4EC8">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463CFD30" w14:textId="77777777" w:rsidR="00EE3B69" w:rsidRPr="00E975DF" w:rsidRDefault="00EE3B69" w:rsidP="00DC4EC8">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2CC9F879" w14:textId="77777777" w:rsidR="00EE3B69" w:rsidRPr="00E975DF" w:rsidRDefault="00EE3B69" w:rsidP="00DC4EC8">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5B4E1239" w14:textId="77777777" w:rsidR="00EE3B69" w:rsidRPr="00E975DF" w:rsidRDefault="00EE3B69" w:rsidP="00DC4EC8">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5D1DED7F" w14:textId="77777777" w:rsidR="00EE3B69" w:rsidRPr="00E975DF" w:rsidRDefault="00EE3B69" w:rsidP="00DC4EC8">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602D0457" w14:textId="77777777" w:rsidR="00EE3B69" w:rsidRPr="00E975DF" w:rsidRDefault="00EE3B69" w:rsidP="00DC4EC8">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3A0C6A54" w14:textId="77777777" w:rsidR="00EE3B69" w:rsidRPr="00E975DF" w:rsidRDefault="00EE3B69" w:rsidP="00DC4EC8">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0957E180" w14:textId="77777777" w:rsidR="00EE3B69" w:rsidRPr="00E975DF" w:rsidRDefault="00EE3B69" w:rsidP="00DC4EC8">
            <w:pPr>
              <w:pStyle w:val="NormalLeft"/>
              <w:rPr>
                <w:lang w:val="en-GB"/>
              </w:rPr>
            </w:pPr>
          </w:p>
        </w:tc>
      </w:tr>
      <w:tr w:rsidR="00EE3B69" w:rsidRPr="00E975DF" w14:paraId="53E228D1" w14:textId="77777777" w:rsidTr="00DC4EC8">
        <w:tc>
          <w:tcPr>
            <w:tcW w:w="743" w:type="dxa"/>
            <w:vMerge/>
            <w:tcBorders>
              <w:top w:val="single" w:sz="2" w:space="0" w:color="auto"/>
              <w:left w:val="single" w:sz="2" w:space="0" w:color="auto"/>
              <w:bottom w:val="single" w:sz="2" w:space="0" w:color="auto"/>
              <w:right w:val="single" w:sz="2" w:space="0" w:color="auto"/>
            </w:tcBorders>
          </w:tcPr>
          <w:p w14:paraId="46D0F3EC"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92A91C1"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1267DF7" w14:textId="77777777" w:rsidR="00EE3B69" w:rsidRPr="00E975DF" w:rsidRDefault="00EE3B69" w:rsidP="00DC4EC8">
            <w:pPr>
              <w:pStyle w:val="NormalLeft"/>
              <w:rPr>
                <w:lang w:val="en-GB"/>
              </w:rPr>
            </w:pPr>
            <w:r w:rsidRPr="00E975DF">
              <w:rPr>
                <w:lang w:val="en-GB"/>
              </w:rPr>
              <w:t>Regional government bonds</w:t>
            </w:r>
          </w:p>
        </w:tc>
        <w:tc>
          <w:tcPr>
            <w:tcW w:w="742" w:type="dxa"/>
            <w:tcBorders>
              <w:top w:val="single" w:sz="2" w:space="0" w:color="auto"/>
              <w:left w:val="single" w:sz="2" w:space="0" w:color="auto"/>
              <w:bottom w:val="single" w:sz="2" w:space="0" w:color="auto"/>
              <w:right w:val="single" w:sz="2" w:space="0" w:color="auto"/>
            </w:tcBorders>
          </w:tcPr>
          <w:p w14:paraId="4CBB594D" w14:textId="77777777" w:rsidR="00EE3B69" w:rsidRPr="00E975DF" w:rsidRDefault="00EE3B69" w:rsidP="00DC4EC8">
            <w:pPr>
              <w:pStyle w:val="NormalLeft"/>
              <w:rPr>
                <w:lang w:val="en-GB"/>
              </w:rPr>
            </w:pPr>
            <w:r w:rsidRPr="00E975DF">
              <w:rPr>
                <w:lang w:val="en-GB"/>
              </w:rPr>
              <w:t>Commercial paper</w:t>
            </w:r>
          </w:p>
        </w:tc>
        <w:tc>
          <w:tcPr>
            <w:tcW w:w="836" w:type="dxa"/>
            <w:tcBorders>
              <w:top w:val="single" w:sz="2" w:space="0" w:color="auto"/>
              <w:left w:val="single" w:sz="2" w:space="0" w:color="auto"/>
              <w:bottom w:val="single" w:sz="2" w:space="0" w:color="auto"/>
              <w:right w:val="single" w:sz="2" w:space="0" w:color="auto"/>
            </w:tcBorders>
          </w:tcPr>
          <w:p w14:paraId="4A5DC061" w14:textId="77777777" w:rsidR="00EE3B69" w:rsidRPr="00E975DF" w:rsidRDefault="00EE3B69" w:rsidP="00DC4EC8">
            <w:pPr>
              <w:pStyle w:val="NormalLeft"/>
              <w:rPr>
                <w:lang w:val="en-GB"/>
              </w:rPr>
            </w:pPr>
            <w:r w:rsidRPr="00E975DF">
              <w:rPr>
                <w:lang w:val="en-GB"/>
              </w:rPr>
              <w:t>Equity rights</w:t>
            </w:r>
          </w:p>
        </w:tc>
        <w:tc>
          <w:tcPr>
            <w:tcW w:w="743" w:type="dxa"/>
            <w:tcBorders>
              <w:top w:val="single" w:sz="2" w:space="0" w:color="auto"/>
              <w:left w:val="single" w:sz="2" w:space="0" w:color="auto"/>
              <w:bottom w:val="single" w:sz="2" w:space="0" w:color="auto"/>
              <w:right w:val="single" w:sz="2" w:space="0" w:color="auto"/>
            </w:tcBorders>
          </w:tcPr>
          <w:p w14:paraId="09AA282D" w14:textId="77777777" w:rsidR="00EE3B69" w:rsidRPr="00E975DF" w:rsidRDefault="00EE3B69" w:rsidP="00DC4EC8">
            <w:pPr>
              <w:pStyle w:val="NormalLeft"/>
              <w:rPr>
                <w:lang w:val="en-GB"/>
              </w:rPr>
            </w:pPr>
            <w:r w:rsidRPr="00E975DF">
              <w:rPr>
                <w:lang w:val="en-GB"/>
              </w:rPr>
              <w:t>Money market funds</w:t>
            </w:r>
          </w:p>
        </w:tc>
        <w:tc>
          <w:tcPr>
            <w:tcW w:w="743" w:type="dxa"/>
            <w:tcBorders>
              <w:top w:val="single" w:sz="2" w:space="0" w:color="auto"/>
              <w:left w:val="single" w:sz="2" w:space="0" w:color="auto"/>
              <w:bottom w:val="single" w:sz="2" w:space="0" w:color="auto"/>
              <w:right w:val="single" w:sz="2" w:space="0" w:color="auto"/>
            </w:tcBorders>
          </w:tcPr>
          <w:p w14:paraId="5FD3FF24" w14:textId="77777777" w:rsidR="00EE3B69" w:rsidRPr="00E975DF" w:rsidRDefault="00EE3B69" w:rsidP="00DC4EC8">
            <w:pPr>
              <w:pStyle w:val="NormalLeft"/>
              <w:rPr>
                <w:lang w:val="en-GB"/>
              </w:rPr>
            </w:pPr>
            <w:r w:rsidRPr="00E975DF">
              <w:rPr>
                <w:lang w:val="en-GB"/>
              </w:rPr>
              <w:t>Currency risk</w:t>
            </w:r>
          </w:p>
        </w:tc>
        <w:tc>
          <w:tcPr>
            <w:tcW w:w="836" w:type="dxa"/>
            <w:tcBorders>
              <w:top w:val="single" w:sz="2" w:space="0" w:color="auto"/>
              <w:left w:val="single" w:sz="2" w:space="0" w:color="auto"/>
              <w:bottom w:val="single" w:sz="2" w:space="0" w:color="auto"/>
              <w:right w:val="single" w:sz="2" w:space="0" w:color="auto"/>
            </w:tcBorders>
          </w:tcPr>
          <w:p w14:paraId="62EFFC24" w14:textId="77777777" w:rsidR="00EE3B69" w:rsidRPr="00E975DF" w:rsidRDefault="00EE3B69" w:rsidP="00DC4EC8">
            <w:pPr>
              <w:pStyle w:val="NormalLeft"/>
              <w:rPr>
                <w:lang w:val="en-GB"/>
              </w:rPr>
            </w:pPr>
            <w:r w:rsidRPr="00E975DF">
              <w:rPr>
                <w:lang w:val="en-GB"/>
              </w:rPr>
              <w:t>Currency risk</w:t>
            </w:r>
          </w:p>
        </w:tc>
        <w:tc>
          <w:tcPr>
            <w:tcW w:w="743" w:type="dxa"/>
            <w:tcBorders>
              <w:top w:val="single" w:sz="2" w:space="0" w:color="auto"/>
              <w:left w:val="single" w:sz="2" w:space="0" w:color="auto"/>
              <w:bottom w:val="single" w:sz="2" w:space="0" w:color="auto"/>
              <w:right w:val="single" w:sz="2" w:space="0" w:color="auto"/>
            </w:tcBorders>
          </w:tcPr>
          <w:p w14:paraId="2BA8D8C8" w14:textId="77777777" w:rsidR="00EE3B69" w:rsidRPr="00E975DF" w:rsidRDefault="00EE3B69" w:rsidP="00DC4EC8">
            <w:pPr>
              <w:pStyle w:val="NormalLeft"/>
              <w:rPr>
                <w:lang w:val="en-GB"/>
              </w:rPr>
            </w:pPr>
            <w:r w:rsidRPr="00E975DF">
              <w:rPr>
                <w:lang w:val="en-GB"/>
              </w:rPr>
              <w:t>Other deposits short term (less than or equal to one year)</w:t>
            </w:r>
          </w:p>
        </w:tc>
        <w:tc>
          <w:tcPr>
            <w:tcW w:w="742" w:type="dxa"/>
            <w:tcBorders>
              <w:top w:val="single" w:sz="2" w:space="0" w:color="auto"/>
              <w:left w:val="single" w:sz="2" w:space="0" w:color="auto"/>
              <w:bottom w:val="single" w:sz="2" w:space="0" w:color="auto"/>
              <w:right w:val="single" w:sz="2" w:space="0" w:color="auto"/>
            </w:tcBorders>
          </w:tcPr>
          <w:p w14:paraId="0791331F" w14:textId="77777777" w:rsidR="00EE3B69" w:rsidRPr="00E975DF" w:rsidRDefault="00EE3B69" w:rsidP="00DC4EC8">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6862E428" w14:textId="77777777" w:rsidR="00EE3B69" w:rsidRPr="00E975DF" w:rsidRDefault="00EE3B69" w:rsidP="00DC4EC8">
            <w:pPr>
              <w:pStyle w:val="NormalLeft"/>
              <w:rPr>
                <w:lang w:val="en-GB"/>
              </w:rPr>
            </w:pPr>
            <w:r w:rsidRPr="00E975DF">
              <w:rPr>
                <w:lang w:val="en-GB"/>
              </w:rPr>
              <w:t>Property (for own use)</w:t>
            </w:r>
          </w:p>
        </w:tc>
        <w:tc>
          <w:tcPr>
            <w:tcW w:w="743" w:type="dxa"/>
            <w:tcBorders>
              <w:top w:val="single" w:sz="2" w:space="0" w:color="auto"/>
              <w:left w:val="single" w:sz="2" w:space="0" w:color="auto"/>
              <w:bottom w:val="single" w:sz="2" w:space="0" w:color="auto"/>
              <w:right w:val="single" w:sz="2" w:space="0" w:color="auto"/>
            </w:tcBorders>
          </w:tcPr>
          <w:p w14:paraId="34D7BFB4" w14:textId="77777777" w:rsidR="00EE3B69" w:rsidRPr="00E975DF" w:rsidRDefault="00EE3B69" w:rsidP="00DC4EC8">
            <w:pPr>
              <w:pStyle w:val="NormalLeft"/>
              <w:rPr>
                <w:lang w:val="en-GB"/>
              </w:rPr>
            </w:pPr>
          </w:p>
        </w:tc>
      </w:tr>
      <w:tr w:rsidR="00EE3B69" w:rsidRPr="00E975DF" w14:paraId="18D5D335" w14:textId="77777777" w:rsidTr="00DC4EC8">
        <w:tc>
          <w:tcPr>
            <w:tcW w:w="743" w:type="dxa"/>
            <w:vMerge/>
            <w:tcBorders>
              <w:top w:val="single" w:sz="2" w:space="0" w:color="auto"/>
              <w:left w:val="single" w:sz="2" w:space="0" w:color="auto"/>
              <w:bottom w:val="single" w:sz="2" w:space="0" w:color="auto"/>
              <w:right w:val="single" w:sz="2" w:space="0" w:color="auto"/>
            </w:tcBorders>
          </w:tcPr>
          <w:p w14:paraId="2644BE42"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643A5C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C3B4E75" w14:textId="77777777" w:rsidR="00EE3B69" w:rsidRPr="00E975DF" w:rsidRDefault="00EE3B69" w:rsidP="00DC4EC8">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6A3DBAD0" w14:textId="77777777" w:rsidR="00EE3B69" w:rsidRPr="00E975DF" w:rsidRDefault="00EE3B69" w:rsidP="00DC4EC8">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5D34B55F" w14:textId="77777777" w:rsidR="00EE3B69" w:rsidRPr="00E975DF" w:rsidRDefault="00EE3B69" w:rsidP="00DC4EC8">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4A1EE85C" w14:textId="77777777" w:rsidR="00EE3B69" w:rsidRPr="00E975DF" w:rsidRDefault="00EE3B69" w:rsidP="00DC4EC8">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1EC4EC03" w14:textId="77777777" w:rsidR="00EE3B69" w:rsidRPr="00E975DF" w:rsidRDefault="00EE3B69" w:rsidP="00DC4EC8">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039EF9B9" w14:textId="77777777" w:rsidR="00EE3B69" w:rsidRPr="00E975DF" w:rsidRDefault="00EE3B69" w:rsidP="00DC4EC8">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04DEDE64" w14:textId="77777777" w:rsidR="00EE3B69" w:rsidRPr="00E975DF" w:rsidRDefault="00EE3B69" w:rsidP="00DC4EC8">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75064DEF" w14:textId="77777777" w:rsidR="00EE3B69" w:rsidRPr="00E975DF" w:rsidRDefault="00EE3B69" w:rsidP="00DC4EC8">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0DE8BF17" w14:textId="77777777" w:rsidR="00EE3B69" w:rsidRPr="00E975DF" w:rsidRDefault="00EE3B69" w:rsidP="00DC4EC8">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34F7932C" w14:textId="77777777" w:rsidR="00EE3B69" w:rsidRPr="00E975DF" w:rsidRDefault="00EE3B69" w:rsidP="00DC4EC8">
            <w:pPr>
              <w:pStyle w:val="NormalLeft"/>
              <w:rPr>
                <w:lang w:val="en-GB"/>
              </w:rPr>
            </w:pPr>
          </w:p>
        </w:tc>
      </w:tr>
      <w:tr w:rsidR="00EE3B69" w:rsidRPr="007C41FD" w14:paraId="31F5E35F" w14:textId="77777777" w:rsidTr="00DC4EC8">
        <w:tc>
          <w:tcPr>
            <w:tcW w:w="743" w:type="dxa"/>
            <w:vMerge/>
            <w:tcBorders>
              <w:top w:val="single" w:sz="2" w:space="0" w:color="auto"/>
              <w:left w:val="single" w:sz="2" w:space="0" w:color="auto"/>
              <w:bottom w:val="single" w:sz="2" w:space="0" w:color="auto"/>
              <w:right w:val="single" w:sz="2" w:space="0" w:color="auto"/>
            </w:tcBorders>
          </w:tcPr>
          <w:p w14:paraId="5E145206"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C9B8BBE"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64CD085" w14:textId="77777777" w:rsidR="00EE3B69" w:rsidRPr="00E975DF" w:rsidRDefault="00EE3B69" w:rsidP="00DC4EC8">
            <w:pPr>
              <w:pStyle w:val="NormalLeft"/>
              <w:rPr>
                <w:lang w:val="en-GB"/>
              </w:rPr>
            </w:pPr>
            <w:r w:rsidRPr="00E975DF">
              <w:rPr>
                <w:lang w:val="en-GB"/>
              </w:rPr>
              <w:t xml:space="preserve">Local </w:t>
            </w:r>
            <w:proofErr w:type="gramStart"/>
            <w:r w:rsidRPr="00E975DF">
              <w:rPr>
                <w:lang w:val="en-GB"/>
              </w:rPr>
              <w:t>authorities</w:t>
            </w:r>
            <w:proofErr w:type="gramEnd"/>
            <w:r w:rsidRPr="00E975DF">
              <w:rPr>
                <w:lang w:val="en-GB"/>
              </w:rPr>
              <w:t xml:space="preserve"> bonds</w:t>
            </w:r>
          </w:p>
        </w:tc>
        <w:tc>
          <w:tcPr>
            <w:tcW w:w="742" w:type="dxa"/>
            <w:tcBorders>
              <w:top w:val="single" w:sz="2" w:space="0" w:color="auto"/>
              <w:left w:val="single" w:sz="2" w:space="0" w:color="auto"/>
              <w:bottom w:val="single" w:sz="2" w:space="0" w:color="auto"/>
              <w:right w:val="single" w:sz="2" w:space="0" w:color="auto"/>
            </w:tcBorders>
          </w:tcPr>
          <w:p w14:paraId="4BE81F49" w14:textId="77777777" w:rsidR="00EE3B69" w:rsidRPr="00E975DF" w:rsidRDefault="00EE3B69" w:rsidP="00DC4EC8">
            <w:pPr>
              <w:pStyle w:val="NormalLeft"/>
              <w:rPr>
                <w:lang w:val="en-GB"/>
              </w:rPr>
            </w:pPr>
            <w:r w:rsidRPr="00E975DF">
              <w:rPr>
                <w:lang w:val="en-GB"/>
              </w:rPr>
              <w:t>Money market instruments</w:t>
            </w:r>
          </w:p>
        </w:tc>
        <w:tc>
          <w:tcPr>
            <w:tcW w:w="836" w:type="dxa"/>
            <w:tcBorders>
              <w:top w:val="single" w:sz="2" w:space="0" w:color="auto"/>
              <w:left w:val="single" w:sz="2" w:space="0" w:color="auto"/>
              <w:bottom w:val="single" w:sz="2" w:space="0" w:color="auto"/>
              <w:right w:val="single" w:sz="2" w:space="0" w:color="auto"/>
            </w:tcBorders>
          </w:tcPr>
          <w:p w14:paraId="23050A5D" w14:textId="77777777" w:rsidR="00EE3B69" w:rsidRPr="00E975DF" w:rsidRDefault="00EE3B69" w:rsidP="00DC4EC8">
            <w:pPr>
              <w:pStyle w:val="NormalLeft"/>
              <w:rPr>
                <w:lang w:val="en-GB"/>
              </w:rPr>
            </w:pPr>
            <w:r w:rsidRPr="00E975DF">
              <w:rPr>
                <w:lang w:val="en-GB"/>
              </w:rPr>
              <w:t>Preferred equity</w:t>
            </w:r>
          </w:p>
        </w:tc>
        <w:tc>
          <w:tcPr>
            <w:tcW w:w="743" w:type="dxa"/>
            <w:tcBorders>
              <w:top w:val="single" w:sz="2" w:space="0" w:color="auto"/>
              <w:left w:val="single" w:sz="2" w:space="0" w:color="auto"/>
              <w:bottom w:val="single" w:sz="2" w:space="0" w:color="auto"/>
              <w:right w:val="single" w:sz="2" w:space="0" w:color="auto"/>
            </w:tcBorders>
          </w:tcPr>
          <w:p w14:paraId="136B5945" w14:textId="77777777" w:rsidR="00EE3B69" w:rsidRPr="00E975DF" w:rsidRDefault="00EE3B69" w:rsidP="00DC4EC8">
            <w:pPr>
              <w:pStyle w:val="NormalLeft"/>
              <w:rPr>
                <w:lang w:val="en-GB"/>
              </w:rPr>
            </w:pPr>
            <w:r w:rsidRPr="00E975DF">
              <w:rPr>
                <w:lang w:val="en-GB"/>
              </w:rPr>
              <w:t>Asset allocation funds</w:t>
            </w:r>
          </w:p>
        </w:tc>
        <w:tc>
          <w:tcPr>
            <w:tcW w:w="743" w:type="dxa"/>
            <w:tcBorders>
              <w:top w:val="single" w:sz="2" w:space="0" w:color="auto"/>
              <w:left w:val="single" w:sz="2" w:space="0" w:color="auto"/>
              <w:bottom w:val="single" w:sz="2" w:space="0" w:color="auto"/>
              <w:right w:val="single" w:sz="2" w:space="0" w:color="auto"/>
            </w:tcBorders>
          </w:tcPr>
          <w:p w14:paraId="184C6A7C" w14:textId="77777777" w:rsidR="00EE3B69" w:rsidRPr="00E975DF" w:rsidRDefault="00EE3B69" w:rsidP="00DC4EC8">
            <w:pPr>
              <w:pStyle w:val="NormalLeft"/>
              <w:rPr>
                <w:lang w:val="en-GB"/>
              </w:rPr>
            </w:pPr>
            <w:r w:rsidRPr="00E975DF">
              <w:rPr>
                <w:lang w:val="en-GB"/>
              </w:rPr>
              <w:t>Credit risk</w:t>
            </w:r>
          </w:p>
        </w:tc>
        <w:tc>
          <w:tcPr>
            <w:tcW w:w="836" w:type="dxa"/>
            <w:tcBorders>
              <w:top w:val="single" w:sz="2" w:space="0" w:color="auto"/>
              <w:left w:val="single" w:sz="2" w:space="0" w:color="auto"/>
              <w:bottom w:val="single" w:sz="2" w:space="0" w:color="auto"/>
              <w:right w:val="single" w:sz="2" w:space="0" w:color="auto"/>
            </w:tcBorders>
          </w:tcPr>
          <w:p w14:paraId="469DD649" w14:textId="77777777" w:rsidR="00EE3B69" w:rsidRPr="00E975DF" w:rsidRDefault="00EE3B69" w:rsidP="00DC4EC8">
            <w:pPr>
              <w:pStyle w:val="NormalLeft"/>
              <w:rPr>
                <w:lang w:val="en-GB"/>
              </w:rPr>
            </w:pPr>
            <w:r w:rsidRPr="00E975DF">
              <w:rPr>
                <w:lang w:val="en-GB"/>
              </w:rPr>
              <w:t>Credit risk</w:t>
            </w:r>
          </w:p>
        </w:tc>
        <w:tc>
          <w:tcPr>
            <w:tcW w:w="743" w:type="dxa"/>
            <w:tcBorders>
              <w:top w:val="single" w:sz="2" w:space="0" w:color="auto"/>
              <w:left w:val="single" w:sz="2" w:space="0" w:color="auto"/>
              <w:bottom w:val="single" w:sz="2" w:space="0" w:color="auto"/>
              <w:right w:val="single" w:sz="2" w:space="0" w:color="auto"/>
            </w:tcBorders>
          </w:tcPr>
          <w:p w14:paraId="3032940C" w14:textId="77777777" w:rsidR="00EE3B69" w:rsidRPr="00E975DF" w:rsidRDefault="00EE3B69" w:rsidP="00DC4EC8">
            <w:pPr>
              <w:pStyle w:val="NormalLeft"/>
              <w:rPr>
                <w:lang w:val="en-GB"/>
              </w:rPr>
            </w:pPr>
            <w:r w:rsidRPr="00E975DF">
              <w:rPr>
                <w:lang w:val="en-GB"/>
              </w:rPr>
              <w:t>Other deposits with term longer than one year</w:t>
            </w:r>
          </w:p>
        </w:tc>
        <w:tc>
          <w:tcPr>
            <w:tcW w:w="742" w:type="dxa"/>
            <w:tcBorders>
              <w:top w:val="single" w:sz="2" w:space="0" w:color="auto"/>
              <w:left w:val="single" w:sz="2" w:space="0" w:color="auto"/>
              <w:bottom w:val="single" w:sz="2" w:space="0" w:color="auto"/>
              <w:right w:val="single" w:sz="2" w:space="0" w:color="auto"/>
            </w:tcBorders>
          </w:tcPr>
          <w:p w14:paraId="1F666EEC" w14:textId="77777777" w:rsidR="00EE3B69" w:rsidRPr="00E975DF" w:rsidRDefault="00EE3B69" w:rsidP="00DC4EC8">
            <w:pPr>
              <w:pStyle w:val="NormalLeft"/>
              <w:rPr>
                <w:lang w:val="en-GB"/>
              </w:rPr>
            </w:pPr>
            <w:r w:rsidRPr="00E975DF">
              <w:rPr>
                <w:lang w:val="en-GB"/>
              </w:rPr>
              <w:t>Mortgages</w:t>
            </w:r>
            <w:r>
              <w:rPr>
                <w:lang w:val="en-GB"/>
              </w:rPr>
              <w:t xml:space="preserve"> and loans</w:t>
            </w:r>
          </w:p>
        </w:tc>
        <w:tc>
          <w:tcPr>
            <w:tcW w:w="836" w:type="dxa"/>
            <w:tcBorders>
              <w:top w:val="single" w:sz="2" w:space="0" w:color="auto"/>
              <w:left w:val="single" w:sz="2" w:space="0" w:color="auto"/>
              <w:bottom w:val="single" w:sz="2" w:space="0" w:color="auto"/>
              <w:right w:val="single" w:sz="2" w:space="0" w:color="auto"/>
            </w:tcBorders>
          </w:tcPr>
          <w:p w14:paraId="37BA100D" w14:textId="77777777" w:rsidR="00EE3B69" w:rsidRPr="00E975DF" w:rsidRDefault="00EE3B69" w:rsidP="00DC4EC8">
            <w:pPr>
              <w:pStyle w:val="NormalLeft"/>
              <w:rPr>
                <w:lang w:val="en-GB"/>
              </w:rPr>
            </w:pPr>
            <w:r w:rsidRPr="00E975DF">
              <w:rPr>
                <w:lang w:val="en-GB"/>
              </w:rPr>
              <w:t>Property (under construction for investment)</w:t>
            </w:r>
          </w:p>
        </w:tc>
        <w:tc>
          <w:tcPr>
            <w:tcW w:w="743" w:type="dxa"/>
            <w:tcBorders>
              <w:top w:val="single" w:sz="2" w:space="0" w:color="auto"/>
              <w:left w:val="single" w:sz="2" w:space="0" w:color="auto"/>
              <w:bottom w:val="single" w:sz="2" w:space="0" w:color="auto"/>
              <w:right w:val="single" w:sz="2" w:space="0" w:color="auto"/>
            </w:tcBorders>
          </w:tcPr>
          <w:p w14:paraId="7806A507" w14:textId="77777777" w:rsidR="00EE3B69" w:rsidRPr="00E975DF" w:rsidRDefault="00EE3B69" w:rsidP="00DC4EC8">
            <w:pPr>
              <w:pStyle w:val="NormalLeft"/>
              <w:rPr>
                <w:lang w:val="en-GB"/>
              </w:rPr>
            </w:pPr>
          </w:p>
        </w:tc>
      </w:tr>
      <w:tr w:rsidR="00EE3B69" w:rsidRPr="00E975DF" w14:paraId="46822CA2" w14:textId="77777777" w:rsidTr="00DC4EC8">
        <w:tc>
          <w:tcPr>
            <w:tcW w:w="743" w:type="dxa"/>
            <w:vMerge/>
            <w:tcBorders>
              <w:top w:val="single" w:sz="2" w:space="0" w:color="auto"/>
              <w:left w:val="single" w:sz="2" w:space="0" w:color="auto"/>
              <w:bottom w:val="single" w:sz="2" w:space="0" w:color="auto"/>
              <w:right w:val="single" w:sz="2" w:space="0" w:color="auto"/>
            </w:tcBorders>
          </w:tcPr>
          <w:p w14:paraId="412087A8"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8011133"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BFD8AD8" w14:textId="77777777" w:rsidR="00EE3B69" w:rsidRPr="00E975DF" w:rsidRDefault="00EE3B69" w:rsidP="00DC4EC8">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48C47EF3" w14:textId="77777777" w:rsidR="00EE3B69" w:rsidRPr="00E975DF" w:rsidRDefault="00EE3B69" w:rsidP="00DC4EC8">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3546FB22"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F1D0C6F" w14:textId="77777777" w:rsidR="00EE3B69" w:rsidRPr="00E975DF" w:rsidRDefault="00EE3B69" w:rsidP="00DC4EC8">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1872EA4C" w14:textId="77777777" w:rsidR="00EE3B69" w:rsidRPr="00E975DF" w:rsidRDefault="00EE3B69" w:rsidP="00DC4EC8">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0B9335B6" w14:textId="77777777" w:rsidR="00EE3B69" w:rsidRPr="00E975DF" w:rsidRDefault="00EE3B69" w:rsidP="00DC4EC8">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29804143" w14:textId="77777777" w:rsidR="00EE3B69" w:rsidRPr="00E975DF" w:rsidRDefault="00EE3B69" w:rsidP="00DC4EC8">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38547F62" w14:textId="77777777" w:rsidR="00EE3B69" w:rsidRPr="00E975DF" w:rsidRDefault="00EE3B69" w:rsidP="00DC4EC8">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1CA7967D" w14:textId="77777777" w:rsidR="00EE3B69" w:rsidRPr="00E975DF" w:rsidRDefault="00EE3B69" w:rsidP="00DC4EC8">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6445029D" w14:textId="77777777" w:rsidR="00EE3B69" w:rsidRPr="00E975DF" w:rsidRDefault="00EE3B69" w:rsidP="00DC4EC8">
            <w:pPr>
              <w:pStyle w:val="NormalLeft"/>
              <w:rPr>
                <w:lang w:val="en-GB"/>
              </w:rPr>
            </w:pPr>
          </w:p>
        </w:tc>
      </w:tr>
      <w:tr w:rsidR="00EE3B69" w:rsidRPr="007C41FD" w14:paraId="25BA6C2F" w14:textId="77777777" w:rsidTr="00DC4EC8">
        <w:tc>
          <w:tcPr>
            <w:tcW w:w="743" w:type="dxa"/>
            <w:vMerge/>
            <w:tcBorders>
              <w:top w:val="single" w:sz="2" w:space="0" w:color="auto"/>
              <w:left w:val="single" w:sz="2" w:space="0" w:color="auto"/>
              <w:bottom w:val="single" w:sz="2" w:space="0" w:color="auto"/>
              <w:right w:val="single" w:sz="2" w:space="0" w:color="auto"/>
            </w:tcBorders>
          </w:tcPr>
          <w:p w14:paraId="0AF71666"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4230ED6"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FFD0209" w14:textId="77777777" w:rsidR="00EE3B69" w:rsidRPr="00E975DF" w:rsidRDefault="00EE3B69" w:rsidP="00DC4EC8">
            <w:pPr>
              <w:pStyle w:val="NormalLeft"/>
              <w:rPr>
                <w:lang w:val="en-GB"/>
              </w:rPr>
            </w:pPr>
            <w:r w:rsidRPr="00E975DF">
              <w:rPr>
                <w:lang w:val="en-GB"/>
              </w:rPr>
              <w:t>Treasury bonds</w:t>
            </w:r>
          </w:p>
        </w:tc>
        <w:tc>
          <w:tcPr>
            <w:tcW w:w="742" w:type="dxa"/>
            <w:tcBorders>
              <w:top w:val="single" w:sz="2" w:space="0" w:color="auto"/>
              <w:left w:val="single" w:sz="2" w:space="0" w:color="auto"/>
              <w:bottom w:val="single" w:sz="2" w:space="0" w:color="auto"/>
              <w:right w:val="single" w:sz="2" w:space="0" w:color="auto"/>
            </w:tcBorders>
          </w:tcPr>
          <w:p w14:paraId="7843C206" w14:textId="77777777" w:rsidR="00EE3B69" w:rsidRPr="00E975DF" w:rsidRDefault="00EE3B69" w:rsidP="00DC4EC8">
            <w:pPr>
              <w:pStyle w:val="NormalLeft"/>
              <w:rPr>
                <w:lang w:val="en-GB"/>
              </w:rPr>
            </w:pPr>
            <w:r w:rsidRPr="00E975DF">
              <w:rPr>
                <w:lang w:val="en-GB"/>
              </w:rPr>
              <w:t>Hybrid bonds</w:t>
            </w:r>
          </w:p>
        </w:tc>
        <w:tc>
          <w:tcPr>
            <w:tcW w:w="836" w:type="dxa"/>
            <w:tcBorders>
              <w:top w:val="single" w:sz="2" w:space="0" w:color="auto"/>
              <w:left w:val="single" w:sz="2" w:space="0" w:color="auto"/>
              <w:bottom w:val="single" w:sz="2" w:space="0" w:color="auto"/>
              <w:right w:val="single" w:sz="2" w:space="0" w:color="auto"/>
            </w:tcBorders>
          </w:tcPr>
          <w:p w14:paraId="5A774734"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CF38CCE" w14:textId="77777777" w:rsidR="00EE3B69" w:rsidRPr="00E975DF" w:rsidRDefault="00EE3B69" w:rsidP="00DC4EC8">
            <w:pPr>
              <w:pStyle w:val="NormalLeft"/>
              <w:rPr>
                <w:lang w:val="en-GB"/>
              </w:rPr>
            </w:pPr>
            <w:r w:rsidRPr="00E975DF">
              <w:rPr>
                <w:lang w:val="en-GB"/>
              </w:rPr>
              <w:t>Real estate funds</w:t>
            </w:r>
          </w:p>
        </w:tc>
        <w:tc>
          <w:tcPr>
            <w:tcW w:w="743" w:type="dxa"/>
            <w:tcBorders>
              <w:top w:val="single" w:sz="2" w:space="0" w:color="auto"/>
              <w:left w:val="single" w:sz="2" w:space="0" w:color="auto"/>
              <w:bottom w:val="single" w:sz="2" w:space="0" w:color="auto"/>
              <w:right w:val="single" w:sz="2" w:space="0" w:color="auto"/>
            </w:tcBorders>
          </w:tcPr>
          <w:p w14:paraId="166D786E" w14:textId="77777777" w:rsidR="00EE3B69" w:rsidRPr="00E975DF" w:rsidRDefault="00EE3B69" w:rsidP="00DC4EC8">
            <w:pPr>
              <w:pStyle w:val="NormalLeft"/>
              <w:rPr>
                <w:lang w:val="en-GB"/>
              </w:rPr>
            </w:pPr>
            <w:r w:rsidRPr="00E975DF">
              <w:rPr>
                <w:lang w:val="en-GB"/>
              </w:rPr>
              <w:t>Real estate risk</w:t>
            </w:r>
          </w:p>
        </w:tc>
        <w:tc>
          <w:tcPr>
            <w:tcW w:w="836" w:type="dxa"/>
            <w:tcBorders>
              <w:top w:val="single" w:sz="2" w:space="0" w:color="auto"/>
              <w:left w:val="single" w:sz="2" w:space="0" w:color="auto"/>
              <w:bottom w:val="single" w:sz="2" w:space="0" w:color="auto"/>
              <w:right w:val="single" w:sz="2" w:space="0" w:color="auto"/>
            </w:tcBorders>
          </w:tcPr>
          <w:p w14:paraId="00B1D348" w14:textId="77777777" w:rsidR="00EE3B69" w:rsidRPr="00E975DF" w:rsidRDefault="00EE3B69" w:rsidP="00DC4EC8">
            <w:pPr>
              <w:pStyle w:val="NormalLeft"/>
              <w:rPr>
                <w:lang w:val="en-GB"/>
              </w:rPr>
            </w:pPr>
            <w:r w:rsidRPr="00E975DF">
              <w:rPr>
                <w:lang w:val="en-GB"/>
              </w:rPr>
              <w:t>Real estate risk</w:t>
            </w:r>
          </w:p>
        </w:tc>
        <w:tc>
          <w:tcPr>
            <w:tcW w:w="743" w:type="dxa"/>
            <w:tcBorders>
              <w:top w:val="single" w:sz="2" w:space="0" w:color="auto"/>
              <w:left w:val="single" w:sz="2" w:space="0" w:color="auto"/>
              <w:bottom w:val="single" w:sz="2" w:space="0" w:color="auto"/>
              <w:right w:val="single" w:sz="2" w:space="0" w:color="auto"/>
            </w:tcBorders>
          </w:tcPr>
          <w:p w14:paraId="410310ED" w14:textId="77777777" w:rsidR="00EE3B69" w:rsidRPr="00E975DF" w:rsidRDefault="00EE3B69" w:rsidP="00DC4EC8">
            <w:pPr>
              <w:pStyle w:val="NormalLeft"/>
              <w:rPr>
                <w:lang w:val="en-GB"/>
              </w:rPr>
            </w:pPr>
            <w:r w:rsidRPr="00E975DF">
              <w:rPr>
                <w:lang w:val="en-GB"/>
              </w:rPr>
              <w:t>Deposits to cedants</w:t>
            </w:r>
          </w:p>
        </w:tc>
        <w:tc>
          <w:tcPr>
            <w:tcW w:w="742" w:type="dxa"/>
            <w:tcBorders>
              <w:top w:val="single" w:sz="2" w:space="0" w:color="auto"/>
              <w:left w:val="single" w:sz="2" w:space="0" w:color="auto"/>
              <w:bottom w:val="single" w:sz="2" w:space="0" w:color="auto"/>
              <w:right w:val="single" w:sz="2" w:space="0" w:color="auto"/>
            </w:tcBorders>
          </w:tcPr>
          <w:p w14:paraId="2DAD2E8A" w14:textId="77777777" w:rsidR="00EE3B69" w:rsidRPr="00E975DF" w:rsidRDefault="00EE3B69" w:rsidP="00DC4EC8">
            <w:pPr>
              <w:pStyle w:val="NormalLeft"/>
              <w:rPr>
                <w:lang w:val="en-GB"/>
              </w:rPr>
            </w:pPr>
            <w:r w:rsidRPr="00E975DF">
              <w:rPr>
                <w:lang w:val="en-GB"/>
              </w:rPr>
              <w:t>Other collateralized loans made</w:t>
            </w:r>
          </w:p>
        </w:tc>
        <w:tc>
          <w:tcPr>
            <w:tcW w:w="836" w:type="dxa"/>
            <w:tcBorders>
              <w:top w:val="single" w:sz="2" w:space="0" w:color="auto"/>
              <w:left w:val="single" w:sz="2" w:space="0" w:color="auto"/>
              <w:bottom w:val="single" w:sz="2" w:space="0" w:color="auto"/>
              <w:right w:val="single" w:sz="2" w:space="0" w:color="auto"/>
            </w:tcBorders>
          </w:tcPr>
          <w:p w14:paraId="67DF2C49" w14:textId="77777777" w:rsidR="00EE3B69" w:rsidRPr="00E975DF" w:rsidRDefault="00EE3B69" w:rsidP="00DC4EC8">
            <w:pPr>
              <w:pStyle w:val="NormalLeft"/>
              <w:rPr>
                <w:lang w:val="en-GB"/>
              </w:rPr>
            </w:pPr>
            <w:r w:rsidRPr="00E975DF">
              <w:rPr>
                <w:lang w:val="en-GB"/>
              </w:rPr>
              <w:t>Plant and equipment (for own use)</w:t>
            </w:r>
          </w:p>
        </w:tc>
        <w:tc>
          <w:tcPr>
            <w:tcW w:w="743" w:type="dxa"/>
            <w:tcBorders>
              <w:top w:val="single" w:sz="2" w:space="0" w:color="auto"/>
              <w:left w:val="single" w:sz="2" w:space="0" w:color="auto"/>
              <w:bottom w:val="single" w:sz="2" w:space="0" w:color="auto"/>
              <w:right w:val="single" w:sz="2" w:space="0" w:color="auto"/>
            </w:tcBorders>
          </w:tcPr>
          <w:p w14:paraId="77B2E9A6" w14:textId="77777777" w:rsidR="00EE3B69" w:rsidRPr="00E975DF" w:rsidRDefault="00EE3B69" w:rsidP="00DC4EC8">
            <w:pPr>
              <w:pStyle w:val="NormalLeft"/>
              <w:rPr>
                <w:lang w:val="en-GB"/>
              </w:rPr>
            </w:pPr>
          </w:p>
        </w:tc>
      </w:tr>
      <w:tr w:rsidR="00EE3B69" w:rsidRPr="00E975DF" w14:paraId="7F4BE4A8" w14:textId="77777777" w:rsidTr="00DC4EC8">
        <w:tc>
          <w:tcPr>
            <w:tcW w:w="743" w:type="dxa"/>
            <w:vMerge/>
            <w:tcBorders>
              <w:top w:val="single" w:sz="2" w:space="0" w:color="auto"/>
              <w:left w:val="single" w:sz="2" w:space="0" w:color="auto"/>
              <w:bottom w:val="single" w:sz="2" w:space="0" w:color="auto"/>
              <w:right w:val="single" w:sz="2" w:space="0" w:color="auto"/>
            </w:tcBorders>
          </w:tcPr>
          <w:p w14:paraId="7BD509AF"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6E16AC6"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0C9EC80" w14:textId="77777777" w:rsidR="00EE3B69" w:rsidRPr="00E975DF" w:rsidRDefault="00EE3B69" w:rsidP="00DC4EC8">
            <w:pPr>
              <w:pStyle w:val="NormalLeft"/>
              <w:rPr>
                <w:lang w:val="en-GB"/>
              </w:rPr>
            </w:pPr>
            <w:r w:rsidRPr="00E975DF">
              <w:rPr>
                <w:lang w:val="en-GB"/>
              </w:rPr>
              <w:t>6</w:t>
            </w:r>
          </w:p>
        </w:tc>
        <w:tc>
          <w:tcPr>
            <w:tcW w:w="742" w:type="dxa"/>
            <w:tcBorders>
              <w:top w:val="single" w:sz="2" w:space="0" w:color="auto"/>
              <w:left w:val="single" w:sz="2" w:space="0" w:color="auto"/>
              <w:bottom w:val="single" w:sz="2" w:space="0" w:color="auto"/>
              <w:right w:val="single" w:sz="2" w:space="0" w:color="auto"/>
            </w:tcBorders>
          </w:tcPr>
          <w:p w14:paraId="5D829150" w14:textId="77777777" w:rsidR="00EE3B69" w:rsidRPr="00E975DF" w:rsidRDefault="00EE3B69" w:rsidP="00DC4EC8">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750D8759"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30E4C1B" w14:textId="77777777" w:rsidR="00EE3B69" w:rsidRPr="00E975DF" w:rsidRDefault="00EE3B69" w:rsidP="00DC4EC8">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768A7B80" w14:textId="77777777" w:rsidR="00EE3B69" w:rsidRPr="00E975DF" w:rsidRDefault="00EE3B69" w:rsidP="00DC4EC8">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39B0D995" w14:textId="77777777" w:rsidR="00EE3B69" w:rsidRPr="00E975DF" w:rsidRDefault="00EE3B69" w:rsidP="00DC4EC8">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5097FB2D"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718BC336" w14:textId="77777777" w:rsidR="00EE3B69" w:rsidRPr="00E975DF" w:rsidRDefault="00EE3B69" w:rsidP="00DC4EC8">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19CCF4F7" w14:textId="77777777" w:rsidR="00EE3B69" w:rsidRPr="00E975DF" w:rsidRDefault="00EE3B69" w:rsidP="00DC4EC8">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66DE756E" w14:textId="77777777" w:rsidR="00EE3B69" w:rsidRPr="00E975DF" w:rsidRDefault="00EE3B69" w:rsidP="00DC4EC8">
            <w:pPr>
              <w:pStyle w:val="NormalLeft"/>
              <w:rPr>
                <w:lang w:val="en-GB"/>
              </w:rPr>
            </w:pPr>
          </w:p>
        </w:tc>
      </w:tr>
      <w:tr w:rsidR="00EE3B69" w:rsidRPr="007C41FD" w14:paraId="413B53B3" w14:textId="77777777" w:rsidTr="00DC4EC8">
        <w:tc>
          <w:tcPr>
            <w:tcW w:w="743" w:type="dxa"/>
            <w:vMerge/>
            <w:tcBorders>
              <w:top w:val="single" w:sz="2" w:space="0" w:color="auto"/>
              <w:left w:val="single" w:sz="2" w:space="0" w:color="auto"/>
              <w:bottom w:val="single" w:sz="2" w:space="0" w:color="auto"/>
              <w:right w:val="single" w:sz="2" w:space="0" w:color="auto"/>
            </w:tcBorders>
          </w:tcPr>
          <w:p w14:paraId="1D901039"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ACB12AE"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B986AFD" w14:textId="77777777" w:rsidR="00EE3B69" w:rsidRPr="00E975DF" w:rsidRDefault="00EE3B69" w:rsidP="00DC4EC8">
            <w:pPr>
              <w:pStyle w:val="NormalLeft"/>
              <w:rPr>
                <w:lang w:val="en-GB"/>
              </w:rPr>
            </w:pPr>
            <w:r w:rsidRPr="00E975DF">
              <w:rPr>
                <w:lang w:val="en-GB"/>
              </w:rPr>
              <w:t>Covered bond</w:t>
            </w:r>
          </w:p>
        </w:tc>
        <w:tc>
          <w:tcPr>
            <w:tcW w:w="742" w:type="dxa"/>
            <w:tcBorders>
              <w:top w:val="single" w:sz="2" w:space="0" w:color="auto"/>
              <w:left w:val="single" w:sz="2" w:space="0" w:color="auto"/>
              <w:bottom w:val="single" w:sz="2" w:space="0" w:color="auto"/>
              <w:right w:val="single" w:sz="2" w:space="0" w:color="auto"/>
            </w:tcBorders>
          </w:tcPr>
          <w:p w14:paraId="414D3437" w14:textId="77777777" w:rsidR="00EE3B69" w:rsidRPr="00E975DF" w:rsidRDefault="00EE3B69" w:rsidP="00DC4EC8">
            <w:pPr>
              <w:pStyle w:val="NormalLeft"/>
              <w:rPr>
                <w:lang w:val="en-GB"/>
              </w:rPr>
            </w:pPr>
            <w:r w:rsidRPr="00E975DF">
              <w:rPr>
                <w:lang w:val="en-GB"/>
              </w:rPr>
              <w:t>Common covered bonds</w:t>
            </w:r>
          </w:p>
        </w:tc>
        <w:tc>
          <w:tcPr>
            <w:tcW w:w="836" w:type="dxa"/>
            <w:tcBorders>
              <w:top w:val="single" w:sz="2" w:space="0" w:color="auto"/>
              <w:left w:val="single" w:sz="2" w:space="0" w:color="auto"/>
              <w:bottom w:val="single" w:sz="2" w:space="0" w:color="auto"/>
              <w:right w:val="single" w:sz="2" w:space="0" w:color="auto"/>
            </w:tcBorders>
          </w:tcPr>
          <w:p w14:paraId="49D906AF"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5E24636" w14:textId="77777777" w:rsidR="00EE3B69" w:rsidRPr="00E975DF" w:rsidRDefault="00EE3B69" w:rsidP="00DC4EC8">
            <w:pPr>
              <w:pStyle w:val="NormalLeft"/>
              <w:rPr>
                <w:lang w:val="en-GB"/>
              </w:rPr>
            </w:pPr>
            <w:r w:rsidRPr="00E975DF">
              <w:rPr>
                <w:lang w:val="en-GB"/>
              </w:rPr>
              <w:t>Alternative funds</w:t>
            </w:r>
          </w:p>
        </w:tc>
        <w:tc>
          <w:tcPr>
            <w:tcW w:w="743" w:type="dxa"/>
            <w:tcBorders>
              <w:top w:val="single" w:sz="2" w:space="0" w:color="auto"/>
              <w:left w:val="single" w:sz="2" w:space="0" w:color="auto"/>
              <w:bottom w:val="single" w:sz="2" w:space="0" w:color="auto"/>
              <w:right w:val="single" w:sz="2" w:space="0" w:color="auto"/>
            </w:tcBorders>
          </w:tcPr>
          <w:p w14:paraId="74AC48E6" w14:textId="77777777" w:rsidR="00EE3B69" w:rsidRPr="00E975DF" w:rsidRDefault="00EE3B69" w:rsidP="00DC4EC8">
            <w:pPr>
              <w:pStyle w:val="NormalLeft"/>
              <w:rPr>
                <w:lang w:val="en-GB"/>
              </w:rPr>
            </w:pPr>
            <w:r w:rsidRPr="00E975DF">
              <w:rPr>
                <w:lang w:val="en-GB"/>
              </w:rPr>
              <w:t>Commodity risk</w:t>
            </w:r>
          </w:p>
        </w:tc>
        <w:tc>
          <w:tcPr>
            <w:tcW w:w="836" w:type="dxa"/>
            <w:tcBorders>
              <w:top w:val="single" w:sz="2" w:space="0" w:color="auto"/>
              <w:left w:val="single" w:sz="2" w:space="0" w:color="auto"/>
              <w:bottom w:val="single" w:sz="2" w:space="0" w:color="auto"/>
              <w:right w:val="single" w:sz="2" w:space="0" w:color="auto"/>
            </w:tcBorders>
          </w:tcPr>
          <w:p w14:paraId="1075A41B" w14:textId="77777777" w:rsidR="00EE3B69" w:rsidRPr="00E975DF" w:rsidRDefault="00EE3B69" w:rsidP="00DC4EC8">
            <w:pPr>
              <w:pStyle w:val="NormalLeft"/>
              <w:rPr>
                <w:lang w:val="en-GB"/>
              </w:rPr>
            </w:pPr>
            <w:r w:rsidRPr="00E975DF">
              <w:rPr>
                <w:lang w:val="en-GB"/>
              </w:rPr>
              <w:t>Commodity risk</w:t>
            </w:r>
          </w:p>
        </w:tc>
        <w:tc>
          <w:tcPr>
            <w:tcW w:w="743" w:type="dxa"/>
            <w:tcBorders>
              <w:top w:val="single" w:sz="2" w:space="0" w:color="auto"/>
              <w:left w:val="single" w:sz="2" w:space="0" w:color="auto"/>
              <w:bottom w:val="single" w:sz="2" w:space="0" w:color="auto"/>
              <w:right w:val="single" w:sz="2" w:space="0" w:color="auto"/>
            </w:tcBorders>
          </w:tcPr>
          <w:p w14:paraId="0C255FBA"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0D613BA" w14:textId="77777777" w:rsidR="00EE3B69" w:rsidRPr="00E975DF" w:rsidRDefault="00EE3B69" w:rsidP="00DC4EC8">
            <w:pPr>
              <w:pStyle w:val="NormalLeft"/>
              <w:rPr>
                <w:lang w:val="en-GB"/>
              </w:rPr>
            </w:pPr>
            <w:r w:rsidRPr="00E975DF">
              <w:rPr>
                <w:lang w:val="en-GB"/>
              </w:rPr>
              <w:t>Loans on policies</w:t>
            </w:r>
          </w:p>
        </w:tc>
        <w:tc>
          <w:tcPr>
            <w:tcW w:w="836" w:type="dxa"/>
            <w:tcBorders>
              <w:top w:val="single" w:sz="2" w:space="0" w:color="auto"/>
              <w:left w:val="single" w:sz="2" w:space="0" w:color="auto"/>
              <w:bottom w:val="single" w:sz="2" w:space="0" w:color="auto"/>
              <w:right w:val="single" w:sz="2" w:space="0" w:color="auto"/>
            </w:tcBorders>
          </w:tcPr>
          <w:p w14:paraId="7FBF8009" w14:textId="77777777" w:rsidR="00EE3B69" w:rsidRPr="00E975DF" w:rsidRDefault="00EE3B69" w:rsidP="00DC4EC8">
            <w:pPr>
              <w:pStyle w:val="NormalLeft"/>
              <w:rPr>
                <w:lang w:val="en-GB"/>
              </w:rPr>
            </w:pPr>
            <w:r w:rsidRPr="00E975DF">
              <w:rPr>
                <w:lang w:val="en-GB"/>
              </w:rPr>
              <w:t>Property (under construction for own use)</w:t>
            </w:r>
          </w:p>
        </w:tc>
        <w:tc>
          <w:tcPr>
            <w:tcW w:w="743" w:type="dxa"/>
            <w:tcBorders>
              <w:top w:val="single" w:sz="2" w:space="0" w:color="auto"/>
              <w:left w:val="single" w:sz="2" w:space="0" w:color="auto"/>
              <w:bottom w:val="single" w:sz="2" w:space="0" w:color="auto"/>
              <w:right w:val="single" w:sz="2" w:space="0" w:color="auto"/>
            </w:tcBorders>
          </w:tcPr>
          <w:p w14:paraId="709FE5AF" w14:textId="77777777" w:rsidR="00EE3B69" w:rsidRPr="00E975DF" w:rsidRDefault="00EE3B69" w:rsidP="00DC4EC8">
            <w:pPr>
              <w:pStyle w:val="NormalLeft"/>
              <w:rPr>
                <w:lang w:val="en-GB"/>
              </w:rPr>
            </w:pPr>
          </w:p>
        </w:tc>
      </w:tr>
      <w:tr w:rsidR="00EE3B69" w:rsidRPr="00E975DF" w14:paraId="1FA92E6C" w14:textId="77777777" w:rsidTr="00DC4EC8">
        <w:tc>
          <w:tcPr>
            <w:tcW w:w="743" w:type="dxa"/>
            <w:vMerge/>
            <w:tcBorders>
              <w:top w:val="single" w:sz="2" w:space="0" w:color="auto"/>
              <w:left w:val="single" w:sz="2" w:space="0" w:color="auto"/>
              <w:bottom w:val="single" w:sz="2" w:space="0" w:color="auto"/>
              <w:right w:val="single" w:sz="2" w:space="0" w:color="auto"/>
            </w:tcBorders>
          </w:tcPr>
          <w:p w14:paraId="1C06CDE0"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C14C7AA"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43CB4ED" w14:textId="77777777" w:rsidR="00EE3B69" w:rsidRPr="00E975DF" w:rsidRDefault="00EE3B69" w:rsidP="00DC4EC8">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37F5BEB7" w14:textId="77777777" w:rsidR="00EE3B69" w:rsidRPr="00E975DF" w:rsidRDefault="00EE3B69" w:rsidP="00DC4EC8">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69A24B6B"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2343904" w14:textId="77777777" w:rsidR="00EE3B69" w:rsidRPr="00E975DF" w:rsidRDefault="00EE3B69" w:rsidP="00DC4EC8">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787C0C91" w14:textId="77777777" w:rsidR="00EE3B69" w:rsidRPr="00E975DF" w:rsidRDefault="00EE3B69" w:rsidP="00DC4EC8">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49FB06C5" w14:textId="77777777" w:rsidR="00EE3B69" w:rsidRPr="00E975DF" w:rsidRDefault="00EE3B69" w:rsidP="00DC4EC8">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3E3F8337"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2599B20B" w14:textId="77777777" w:rsidR="00EE3B69" w:rsidRPr="00E975DF" w:rsidRDefault="00EE3B69" w:rsidP="00DC4EC8">
            <w:pPr>
              <w:pStyle w:val="NormalLeft"/>
              <w:rPr>
                <w:lang w:val="en-GB"/>
              </w:rPr>
            </w:pPr>
            <w:r>
              <w:rPr>
                <w:lang w:val="en-GB"/>
              </w:rPr>
              <w:t>7</w:t>
            </w:r>
          </w:p>
        </w:tc>
        <w:tc>
          <w:tcPr>
            <w:tcW w:w="836" w:type="dxa"/>
            <w:tcBorders>
              <w:top w:val="single" w:sz="2" w:space="0" w:color="auto"/>
              <w:left w:val="single" w:sz="2" w:space="0" w:color="auto"/>
              <w:bottom w:val="single" w:sz="2" w:space="0" w:color="auto"/>
              <w:right w:val="single" w:sz="2" w:space="0" w:color="auto"/>
            </w:tcBorders>
          </w:tcPr>
          <w:p w14:paraId="14501A67"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011A30E" w14:textId="77777777" w:rsidR="00EE3B69" w:rsidRPr="00E975DF" w:rsidRDefault="00EE3B69" w:rsidP="00DC4EC8">
            <w:pPr>
              <w:pStyle w:val="NormalLeft"/>
              <w:rPr>
                <w:lang w:val="en-GB"/>
              </w:rPr>
            </w:pPr>
          </w:p>
        </w:tc>
      </w:tr>
      <w:tr w:rsidR="00EE3B69" w:rsidRPr="00E975DF" w14:paraId="1B6A8A50" w14:textId="77777777" w:rsidTr="00DC4EC8">
        <w:tc>
          <w:tcPr>
            <w:tcW w:w="743" w:type="dxa"/>
            <w:vMerge/>
            <w:tcBorders>
              <w:top w:val="single" w:sz="2" w:space="0" w:color="auto"/>
              <w:left w:val="single" w:sz="2" w:space="0" w:color="auto"/>
              <w:bottom w:val="single" w:sz="2" w:space="0" w:color="auto"/>
              <w:right w:val="single" w:sz="2" w:space="0" w:color="auto"/>
            </w:tcBorders>
          </w:tcPr>
          <w:p w14:paraId="3866B303"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6EE426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D760166" w14:textId="77777777" w:rsidR="00EE3B69" w:rsidRPr="00E975DF" w:rsidRDefault="00EE3B69" w:rsidP="00DC4EC8">
            <w:pPr>
              <w:pStyle w:val="NormalLeft"/>
              <w:rPr>
                <w:lang w:val="en-GB"/>
              </w:rPr>
            </w:pPr>
            <w:r w:rsidRPr="00E975DF">
              <w:rPr>
                <w:lang w:val="en-GB"/>
              </w:rPr>
              <w:t>National Central Banks</w:t>
            </w:r>
            <w:r>
              <w:rPr>
                <w:lang w:val="en-GB"/>
              </w:rPr>
              <w:t xml:space="preserve"> bonds</w:t>
            </w:r>
          </w:p>
        </w:tc>
        <w:tc>
          <w:tcPr>
            <w:tcW w:w="742" w:type="dxa"/>
            <w:tcBorders>
              <w:top w:val="single" w:sz="2" w:space="0" w:color="auto"/>
              <w:left w:val="single" w:sz="2" w:space="0" w:color="auto"/>
              <w:bottom w:val="single" w:sz="2" w:space="0" w:color="auto"/>
              <w:right w:val="single" w:sz="2" w:space="0" w:color="auto"/>
            </w:tcBorders>
          </w:tcPr>
          <w:p w14:paraId="03205E54" w14:textId="77777777" w:rsidR="00EE3B69" w:rsidRPr="00E975DF" w:rsidRDefault="00EE3B69" w:rsidP="00DC4EC8">
            <w:pPr>
              <w:pStyle w:val="NormalLeft"/>
              <w:rPr>
                <w:lang w:val="en-GB"/>
              </w:rPr>
            </w:pPr>
            <w:r w:rsidRPr="00E975DF">
              <w:rPr>
                <w:lang w:val="en-GB"/>
              </w:rPr>
              <w:t>Covered bonds subject to specific law</w:t>
            </w:r>
          </w:p>
        </w:tc>
        <w:tc>
          <w:tcPr>
            <w:tcW w:w="836" w:type="dxa"/>
            <w:tcBorders>
              <w:top w:val="single" w:sz="2" w:space="0" w:color="auto"/>
              <w:left w:val="single" w:sz="2" w:space="0" w:color="auto"/>
              <w:bottom w:val="single" w:sz="2" w:space="0" w:color="auto"/>
              <w:right w:val="single" w:sz="2" w:space="0" w:color="auto"/>
            </w:tcBorders>
          </w:tcPr>
          <w:p w14:paraId="0BCF7FCE"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266B9A9" w14:textId="77777777" w:rsidR="00EE3B69" w:rsidRPr="00E975DF" w:rsidRDefault="00EE3B69" w:rsidP="00DC4EC8">
            <w:pPr>
              <w:pStyle w:val="NormalLeft"/>
              <w:rPr>
                <w:lang w:val="en-GB"/>
              </w:rPr>
            </w:pPr>
            <w:r w:rsidRPr="00E975DF">
              <w:rPr>
                <w:lang w:val="en-GB"/>
              </w:rPr>
              <w:t>Private equity funds</w:t>
            </w:r>
          </w:p>
        </w:tc>
        <w:tc>
          <w:tcPr>
            <w:tcW w:w="743" w:type="dxa"/>
            <w:tcBorders>
              <w:top w:val="single" w:sz="2" w:space="0" w:color="auto"/>
              <w:left w:val="single" w:sz="2" w:space="0" w:color="auto"/>
              <w:bottom w:val="single" w:sz="2" w:space="0" w:color="auto"/>
              <w:right w:val="single" w:sz="2" w:space="0" w:color="auto"/>
            </w:tcBorders>
          </w:tcPr>
          <w:p w14:paraId="29ED5F3B" w14:textId="77777777" w:rsidR="00EE3B69" w:rsidRPr="00E975DF" w:rsidRDefault="00EE3B69" w:rsidP="00DC4EC8">
            <w:pPr>
              <w:pStyle w:val="NormalLeft"/>
              <w:rPr>
                <w:lang w:val="en-GB"/>
              </w:rPr>
            </w:pPr>
            <w:r w:rsidRPr="00E975DF">
              <w:rPr>
                <w:lang w:val="en-GB"/>
              </w:rPr>
              <w:t>Catastrophe and Weather risk</w:t>
            </w:r>
          </w:p>
        </w:tc>
        <w:tc>
          <w:tcPr>
            <w:tcW w:w="836" w:type="dxa"/>
            <w:tcBorders>
              <w:top w:val="single" w:sz="2" w:space="0" w:color="auto"/>
              <w:left w:val="single" w:sz="2" w:space="0" w:color="auto"/>
              <w:bottom w:val="single" w:sz="2" w:space="0" w:color="auto"/>
              <w:right w:val="single" w:sz="2" w:space="0" w:color="auto"/>
            </w:tcBorders>
          </w:tcPr>
          <w:p w14:paraId="126B12AC" w14:textId="77777777" w:rsidR="00EE3B69" w:rsidRPr="00E975DF" w:rsidRDefault="00EE3B69" w:rsidP="00DC4EC8">
            <w:pPr>
              <w:pStyle w:val="NormalLeft"/>
              <w:rPr>
                <w:lang w:val="en-GB"/>
              </w:rPr>
            </w:pPr>
            <w:r w:rsidRPr="00E975DF">
              <w:rPr>
                <w:lang w:val="en-GB"/>
              </w:rPr>
              <w:t>Catastrophe and Weather risk</w:t>
            </w:r>
          </w:p>
        </w:tc>
        <w:tc>
          <w:tcPr>
            <w:tcW w:w="743" w:type="dxa"/>
            <w:tcBorders>
              <w:top w:val="single" w:sz="2" w:space="0" w:color="auto"/>
              <w:left w:val="single" w:sz="2" w:space="0" w:color="auto"/>
              <w:bottom w:val="single" w:sz="2" w:space="0" w:color="auto"/>
              <w:right w:val="single" w:sz="2" w:space="0" w:color="auto"/>
            </w:tcBorders>
          </w:tcPr>
          <w:p w14:paraId="30B7FD1B"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D75C1E0" w14:textId="77777777" w:rsidR="00EE3B69" w:rsidRPr="00E975DF" w:rsidRDefault="00EE3B69" w:rsidP="00DC4EC8">
            <w:pPr>
              <w:pStyle w:val="NormalLeft"/>
              <w:rPr>
                <w:lang w:val="en-GB"/>
              </w:rPr>
            </w:pPr>
            <w:r w:rsidRPr="006015BF">
              <w:rPr>
                <w:lang w:val="en-GB"/>
              </w:rPr>
              <w:t>Loans to AMSB members</w:t>
            </w:r>
          </w:p>
        </w:tc>
        <w:tc>
          <w:tcPr>
            <w:tcW w:w="836" w:type="dxa"/>
            <w:tcBorders>
              <w:top w:val="single" w:sz="2" w:space="0" w:color="auto"/>
              <w:left w:val="single" w:sz="2" w:space="0" w:color="auto"/>
              <w:bottom w:val="single" w:sz="2" w:space="0" w:color="auto"/>
              <w:right w:val="single" w:sz="2" w:space="0" w:color="auto"/>
            </w:tcBorders>
          </w:tcPr>
          <w:p w14:paraId="499B6E07"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AD8D4D9" w14:textId="77777777" w:rsidR="00EE3B69" w:rsidRPr="00E975DF" w:rsidRDefault="00EE3B69" w:rsidP="00DC4EC8">
            <w:pPr>
              <w:pStyle w:val="NormalLeft"/>
              <w:rPr>
                <w:lang w:val="en-GB"/>
              </w:rPr>
            </w:pPr>
          </w:p>
        </w:tc>
      </w:tr>
      <w:tr w:rsidR="00EE3B69" w:rsidRPr="00E975DF" w14:paraId="3BD018E7" w14:textId="77777777" w:rsidTr="00DC4EC8">
        <w:tc>
          <w:tcPr>
            <w:tcW w:w="743" w:type="dxa"/>
            <w:vMerge/>
            <w:tcBorders>
              <w:top w:val="single" w:sz="2" w:space="0" w:color="auto"/>
              <w:left w:val="single" w:sz="2" w:space="0" w:color="auto"/>
              <w:bottom w:val="single" w:sz="2" w:space="0" w:color="auto"/>
              <w:right w:val="single" w:sz="2" w:space="0" w:color="auto"/>
            </w:tcBorders>
          </w:tcPr>
          <w:p w14:paraId="6148CDBE"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109D215"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0CD4439" w14:textId="77777777" w:rsidR="00EE3B69" w:rsidRPr="00E975DF" w:rsidRDefault="00EE3B69" w:rsidP="00DC4EC8">
            <w:pPr>
              <w:adjustRightInd w:val="0"/>
              <w:spacing w:before="0" w:after="0"/>
              <w:jc w:val="left"/>
              <w:rPr>
                <w:lang w:val="en-GB"/>
              </w:rPr>
            </w:pPr>
            <w:r>
              <w:rPr>
                <w:lang w:val="en-GB"/>
              </w:rPr>
              <w:t>8</w:t>
            </w:r>
          </w:p>
        </w:tc>
        <w:tc>
          <w:tcPr>
            <w:tcW w:w="742" w:type="dxa"/>
            <w:tcBorders>
              <w:top w:val="single" w:sz="2" w:space="0" w:color="auto"/>
              <w:left w:val="single" w:sz="2" w:space="0" w:color="auto"/>
              <w:bottom w:val="single" w:sz="2" w:space="0" w:color="auto"/>
              <w:right w:val="single" w:sz="2" w:space="0" w:color="auto"/>
            </w:tcBorders>
          </w:tcPr>
          <w:p w14:paraId="4DBF1B51" w14:textId="77777777" w:rsidR="00EE3B69" w:rsidRPr="00E975DF" w:rsidRDefault="00EE3B69" w:rsidP="00DC4EC8">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3787DFBF"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29F7CBF" w14:textId="77777777" w:rsidR="00EE3B69" w:rsidRPr="00E975DF" w:rsidRDefault="00EE3B69" w:rsidP="00DC4EC8">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6B81ADD6" w14:textId="77777777" w:rsidR="00EE3B69" w:rsidRPr="00E975DF" w:rsidRDefault="00EE3B69" w:rsidP="00DC4EC8">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68F6CDB8" w14:textId="77777777" w:rsidR="00EE3B69" w:rsidRPr="00E975DF" w:rsidRDefault="00EE3B69" w:rsidP="00DC4EC8">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5F3F0A19"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0733D66" w14:textId="77777777" w:rsidR="00EE3B69" w:rsidRPr="00E975DF" w:rsidRDefault="00EE3B69" w:rsidP="00DC4EC8">
            <w:pPr>
              <w:pStyle w:val="NormalLeft"/>
              <w:rPr>
                <w:lang w:val="en-GB"/>
              </w:rPr>
            </w:pPr>
            <w:r>
              <w:rPr>
                <w:lang w:val="en-GB"/>
              </w:rPr>
              <w:t>8</w:t>
            </w:r>
          </w:p>
        </w:tc>
        <w:tc>
          <w:tcPr>
            <w:tcW w:w="836" w:type="dxa"/>
            <w:tcBorders>
              <w:top w:val="single" w:sz="2" w:space="0" w:color="auto"/>
              <w:left w:val="single" w:sz="2" w:space="0" w:color="auto"/>
              <w:bottom w:val="single" w:sz="2" w:space="0" w:color="auto"/>
              <w:right w:val="single" w:sz="2" w:space="0" w:color="auto"/>
            </w:tcBorders>
          </w:tcPr>
          <w:p w14:paraId="30071D24"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BF5B291" w14:textId="77777777" w:rsidR="00EE3B69" w:rsidRPr="00E975DF" w:rsidRDefault="00EE3B69" w:rsidP="00DC4EC8">
            <w:pPr>
              <w:pStyle w:val="NormalLeft"/>
              <w:rPr>
                <w:lang w:val="en-GB"/>
              </w:rPr>
            </w:pPr>
          </w:p>
        </w:tc>
      </w:tr>
      <w:tr w:rsidR="00EE3B69" w:rsidRPr="007C41FD" w14:paraId="7DC395ED" w14:textId="77777777" w:rsidTr="00DC4EC8">
        <w:tc>
          <w:tcPr>
            <w:tcW w:w="743" w:type="dxa"/>
            <w:vMerge/>
            <w:tcBorders>
              <w:top w:val="single" w:sz="2" w:space="0" w:color="auto"/>
              <w:left w:val="single" w:sz="2" w:space="0" w:color="auto"/>
              <w:bottom w:val="single" w:sz="2" w:space="0" w:color="auto"/>
              <w:right w:val="single" w:sz="2" w:space="0" w:color="auto"/>
            </w:tcBorders>
          </w:tcPr>
          <w:p w14:paraId="3958208C"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4E57168"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13C4E63" w14:textId="77777777" w:rsidR="00EE3B69" w:rsidRPr="00E975DF" w:rsidRDefault="00EE3B69" w:rsidP="00DC4EC8">
            <w:pPr>
              <w:adjustRightInd w:val="0"/>
              <w:spacing w:before="0" w:after="0"/>
              <w:jc w:val="left"/>
              <w:rPr>
                <w:lang w:val="en-GB"/>
              </w:rPr>
            </w:pPr>
            <w:r w:rsidRPr="009664E3">
              <w:rPr>
                <w:lang w:val="en-GB"/>
              </w:rPr>
              <w:t>Government bonds not denominated in the domestic currency</w:t>
            </w:r>
          </w:p>
        </w:tc>
        <w:tc>
          <w:tcPr>
            <w:tcW w:w="742" w:type="dxa"/>
            <w:tcBorders>
              <w:top w:val="single" w:sz="2" w:space="0" w:color="auto"/>
              <w:left w:val="single" w:sz="2" w:space="0" w:color="auto"/>
              <w:bottom w:val="single" w:sz="2" w:space="0" w:color="auto"/>
              <w:right w:val="single" w:sz="2" w:space="0" w:color="auto"/>
            </w:tcBorders>
          </w:tcPr>
          <w:p w14:paraId="3198213B" w14:textId="77777777" w:rsidR="00EE3B69" w:rsidRPr="00E975DF" w:rsidRDefault="00EE3B69" w:rsidP="00DC4EC8">
            <w:pPr>
              <w:pStyle w:val="NormalLeft"/>
              <w:rPr>
                <w:lang w:val="en-GB"/>
              </w:rPr>
            </w:pPr>
            <w:r w:rsidRPr="00E975DF">
              <w:rPr>
                <w:lang w:val="en-GB"/>
              </w:rPr>
              <w:t>Subordinated bonds</w:t>
            </w:r>
          </w:p>
        </w:tc>
        <w:tc>
          <w:tcPr>
            <w:tcW w:w="836" w:type="dxa"/>
            <w:tcBorders>
              <w:top w:val="single" w:sz="2" w:space="0" w:color="auto"/>
              <w:left w:val="single" w:sz="2" w:space="0" w:color="auto"/>
              <w:bottom w:val="single" w:sz="2" w:space="0" w:color="auto"/>
              <w:right w:val="single" w:sz="2" w:space="0" w:color="auto"/>
            </w:tcBorders>
          </w:tcPr>
          <w:p w14:paraId="343F9240"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5DA7579" w14:textId="77777777" w:rsidR="00EE3B69" w:rsidRPr="00E975DF" w:rsidRDefault="00EE3B69" w:rsidP="00DC4EC8">
            <w:pPr>
              <w:pStyle w:val="NormalLeft"/>
              <w:rPr>
                <w:lang w:val="en-GB"/>
              </w:rPr>
            </w:pPr>
            <w:r w:rsidRPr="00E975DF">
              <w:rPr>
                <w:lang w:val="en-GB"/>
              </w:rPr>
              <w:t>Infrastructure funds</w:t>
            </w:r>
          </w:p>
        </w:tc>
        <w:tc>
          <w:tcPr>
            <w:tcW w:w="743" w:type="dxa"/>
            <w:tcBorders>
              <w:top w:val="single" w:sz="2" w:space="0" w:color="auto"/>
              <w:left w:val="single" w:sz="2" w:space="0" w:color="auto"/>
              <w:bottom w:val="single" w:sz="2" w:space="0" w:color="auto"/>
              <w:right w:val="single" w:sz="2" w:space="0" w:color="auto"/>
            </w:tcBorders>
          </w:tcPr>
          <w:p w14:paraId="28D95CBA" w14:textId="77777777" w:rsidR="00EE3B69" w:rsidRPr="00E975DF" w:rsidRDefault="00EE3B69" w:rsidP="00DC4EC8">
            <w:pPr>
              <w:pStyle w:val="NormalLeft"/>
              <w:rPr>
                <w:lang w:val="en-GB"/>
              </w:rPr>
            </w:pPr>
            <w:r w:rsidRPr="00E975DF">
              <w:rPr>
                <w:lang w:val="en-GB"/>
              </w:rPr>
              <w:t>Mortality risk</w:t>
            </w:r>
          </w:p>
        </w:tc>
        <w:tc>
          <w:tcPr>
            <w:tcW w:w="836" w:type="dxa"/>
            <w:tcBorders>
              <w:top w:val="single" w:sz="2" w:space="0" w:color="auto"/>
              <w:left w:val="single" w:sz="2" w:space="0" w:color="auto"/>
              <w:bottom w:val="single" w:sz="2" w:space="0" w:color="auto"/>
              <w:right w:val="single" w:sz="2" w:space="0" w:color="auto"/>
            </w:tcBorders>
          </w:tcPr>
          <w:p w14:paraId="35C72722" w14:textId="77777777" w:rsidR="00EE3B69" w:rsidRPr="00E975DF" w:rsidRDefault="00EE3B69" w:rsidP="00DC4EC8">
            <w:pPr>
              <w:pStyle w:val="NormalLeft"/>
              <w:rPr>
                <w:lang w:val="en-GB"/>
              </w:rPr>
            </w:pPr>
            <w:r w:rsidRPr="00E975DF">
              <w:rPr>
                <w:lang w:val="en-GB"/>
              </w:rPr>
              <w:t>Mortality risk</w:t>
            </w:r>
          </w:p>
        </w:tc>
        <w:tc>
          <w:tcPr>
            <w:tcW w:w="743" w:type="dxa"/>
            <w:tcBorders>
              <w:top w:val="single" w:sz="2" w:space="0" w:color="auto"/>
              <w:left w:val="single" w:sz="2" w:space="0" w:color="auto"/>
              <w:bottom w:val="single" w:sz="2" w:space="0" w:color="auto"/>
              <w:right w:val="single" w:sz="2" w:space="0" w:color="auto"/>
            </w:tcBorders>
          </w:tcPr>
          <w:p w14:paraId="34351BD8" w14:textId="77777777" w:rsidR="00EE3B69" w:rsidRPr="00E975DF" w:rsidRDefault="00EE3B69" w:rsidP="00DC4EC8">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7479F4CC" w14:textId="77777777" w:rsidR="00EE3B69" w:rsidRPr="00E975DF" w:rsidRDefault="00EE3B69" w:rsidP="00DC4EC8">
            <w:pPr>
              <w:pStyle w:val="NormalLeft"/>
              <w:rPr>
                <w:lang w:val="en-GB"/>
              </w:rPr>
            </w:pPr>
            <w:r w:rsidRPr="006015BF">
              <w:rPr>
                <w:lang w:val="en-GB"/>
              </w:rPr>
              <w:t>Loans to other natural persons</w:t>
            </w:r>
          </w:p>
        </w:tc>
        <w:tc>
          <w:tcPr>
            <w:tcW w:w="836" w:type="dxa"/>
            <w:tcBorders>
              <w:top w:val="single" w:sz="2" w:space="0" w:color="auto"/>
              <w:left w:val="single" w:sz="2" w:space="0" w:color="auto"/>
              <w:bottom w:val="single" w:sz="2" w:space="0" w:color="auto"/>
              <w:right w:val="single" w:sz="2" w:space="0" w:color="auto"/>
            </w:tcBorders>
          </w:tcPr>
          <w:p w14:paraId="05B13352" w14:textId="77777777" w:rsidR="00EE3B69" w:rsidRPr="00E975DF" w:rsidRDefault="00EE3B69" w:rsidP="00DC4EC8">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A0A71FB" w14:textId="77777777" w:rsidR="00EE3B69" w:rsidRPr="00E975DF" w:rsidRDefault="00EE3B69" w:rsidP="00DC4EC8">
            <w:pPr>
              <w:pStyle w:val="NormalLeft"/>
              <w:rPr>
                <w:lang w:val="en-GB"/>
              </w:rPr>
            </w:pPr>
          </w:p>
        </w:tc>
      </w:tr>
      <w:tr w:rsidR="00EE3B69" w:rsidRPr="00E975DF" w14:paraId="54F18D58" w14:textId="77777777" w:rsidTr="00DC4EC8">
        <w:tc>
          <w:tcPr>
            <w:tcW w:w="743" w:type="dxa"/>
            <w:vMerge/>
            <w:tcBorders>
              <w:top w:val="single" w:sz="2" w:space="0" w:color="auto"/>
              <w:left w:val="single" w:sz="2" w:space="0" w:color="auto"/>
              <w:bottom w:val="single" w:sz="2" w:space="0" w:color="auto"/>
              <w:right w:val="single" w:sz="2" w:space="0" w:color="auto"/>
            </w:tcBorders>
          </w:tcPr>
          <w:p w14:paraId="535BAD17"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F0C3F44"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3E413D5" w14:textId="77777777" w:rsidR="00EE3B69" w:rsidRPr="00E975DF" w:rsidRDefault="00EE3B69" w:rsidP="00DC4EC8">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2FD99D3C" w14:textId="77777777" w:rsidR="00EE3B69" w:rsidRPr="00E975DF" w:rsidRDefault="00EE3B69" w:rsidP="00DC4EC8">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4A71CBE1" w14:textId="77777777" w:rsidR="00EE3B69" w:rsidRPr="00E975DF" w:rsidRDefault="00EE3B69" w:rsidP="00DC4EC8">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0AA762B7" w14:textId="77777777" w:rsidR="00EE3B69" w:rsidRPr="00E975DF" w:rsidRDefault="00EE3B69" w:rsidP="00DC4EC8">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5282B024" w14:textId="77777777" w:rsidR="00EE3B69" w:rsidRPr="00E975DF" w:rsidRDefault="00EE3B69" w:rsidP="00DC4EC8">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7AAC2E9D" w14:textId="77777777" w:rsidR="00EE3B69" w:rsidRPr="00E975DF" w:rsidRDefault="00EE3B69" w:rsidP="00DC4EC8">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3A853F90" w14:textId="77777777" w:rsidR="00EE3B69" w:rsidRPr="00E975DF" w:rsidRDefault="00EE3B69" w:rsidP="00DC4EC8">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24E43AFA" w14:textId="77777777" w:rsidR="00EE3B69" w:rsidRPr="00E975DF" w:rsidRDefault="00EE3B69" w:rsidP="00DC4EC8">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62B73D1E" w14:textId="77777777" w:rsidR="00EE3B69" w:rsidRPr="00E975DF" w:rsidRDefault="00EE3B69" w:rsidP="00DC4EC8">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2AB09FDC" w14:textId="77777777" w:rsidR="00EE3B69" w:rsidRPr="00E975DF" w:rsidRDefault="00EE3B69" w:rsidP="00DC4EC8">
            <w:pPr>
              <w:pStyle w:val="NormalLeft"/>
              <w:rPr>
                <w:lang w:val="en-GB"/>
              </w:rPr>
            </w:pPr>
            <w:r w:rsidRPr="00E975DF">
              <w:rPr>
                <w:lang w:val="en-GB"/>
              </w:rPr>
              <w:t>9</w:t>
            </w:r>
          </w:p>
        </w:tc>
      </w:tr>
      <w:tr w:rsidR="00EE3B69" w:rsidRPr="00E975DF" w14:paraId="0804B6F3" w14:textId="77777777" w:rsidTr="00DC4EC8">
        <w:tc>
          <w:tcPr>
            <w:tcW w:w="743" w:type="dxa"/>
            <w:vMerge/>
            <w:tcBorders>
              <w:top w:val="single" w:sz="2" w:space="0" w:color="auto"/>
              <w:left w:val="single" w:sz="2" w:space="0" w:color="auto"/>
              <w:bottom w:val="single" w:sz="2" w:space="0" w:color="auto"/>
              <w:right w:val="single" w:sz="2" w:space="0" w:color="auto"/>
            </w:tcBorders>
          </w:tcPr>
          <w:p w14:paraId="51C83B50" w14:textId="77777777" w:rsidR="00EE3B69" w:rsidRPr="00E975DF" w:rsidRDefault="00EE3B69" w:rsidP="00DC4EC8">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9985DCF" w14:textId="77777777" w:rsidR="00EE3B69" w:rsidRPr="00E975DF" w:rsidRDefault="00EE3B69" w:rsidP="00DC4EC8">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5537756" w14:textId="77777777" w:rsidR="00EE3B69" w:rsidRPr="00E975DF" w:rsidRDefault="00EE3B69" w:rsidP="00DC4EC8">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5E15ED5D" w14:textId="77777777" w:rsidR="00EE3B69" w:rsidRPr="00E975DF" w:rsidRDefault="00EE3B69" w:rsidP="00DC4EC8">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0A4001CC" w14:textId="77777777" w:rsidR="00EE3B69" w:rsidRPr="00E975DF" w:rsidRDefault="00EE3B69" w:rsidP="00DC4EC8">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5491AFFF" w14:textId="77777777" w:rsidR="00EE3B69" w:rsidRPr="00E975DF" w:rsidRDefault="00EE3B69" w:rsidP="00DC4EC8">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7419AF03" w14:textId="77777777" w:rsidR="00EE3B69" w:rsidRPr="00E975DF" w:rsidRDefault="00EE3B69" w:rsidP="00DC4EC8">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185BFD14" w14:textId="77777777" w:rsidR="00EE3B69" w:rsidRPr="00E975DF" w:rsidRDefault="00EE3B69" w:rsidP="00DC4EC8">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1C08ACD4" w14:textId="77777777" w:rsidR="00EE3B69" w:rsidRPr="00E975DF" w:rsidRDefault="00EE3B69" w:rsidP="00DC4EC8">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13DAFC36" w14:textId="77777777" w:rsidR="00EE3B69" w:rsidRPr="00E975DF" w:rsidRDefault="00EE3B69" w:rsidP="00DC4EC8">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530A6A20" w14:textId="77777777" w:rsidR="00EE3B69" w:rsidRPr="00E975DF" w:rsidRDefault="00EE3B69" w:rsidP="00DC4EC8">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5196248B" w14:textId="77777777" w:rsidR="00EE3B69" w:rsidRPr="00E975DF" w:rsidRDefault="00EE3B69" w:rsidP="00DC4EC8">
            <w:pPr>
              <w:pStyle w:val="NormalLeft"/>
              <w:rPr>
                <w:lang w:val="en-GB"/>
              </w:rPr>
            </w:pPr>
            <w:r w:rsidRPr="00E975DF">
              <w:rPr>
                <w:lang w:val="en-GB"/>
              </w:rPr>
              <w:t>Other</w:t>
            </w:r>
          </w:p>
        </w:tc>
      </w:tr>
    </w:tbl>
    <w:p w14:paraId="37EB4293" w14:textId="77777777" w:rsidR="00EE3B69" w:rsidRPr="00E975DF" w:rsidRDefault="00EE3B69" w:rsidP="00EE3B69">
      <w:pPr>
        <w:rPr>
          <w:lang w:val="en-GB"/>
        </w:rPr>
      </w:pPr>
    </w:p>
    <w:tbl>
      <w:tblPr>
        <w:tblW w:w="0" w:type="auto"/>
        <w:tblLayout w:type="fixed"/>
        <w:tblLook w:val="0000" w:firstRow="0" w:lastRow="0" w:firstColumn="0" w:lastColumn="0" w:noHBand="0" w:noVBand="0"/>
      </w:tblPr>
      <w:tblGrid>
        <w:gridCol w:w="1207"/>
        <w:gridCol w:w="1115"/>
        <w:gridCol w:w="1207"/>
        <w:gridCol w:w="1114"/>
        <w:gridCol w:w="1207"/>
        <w:gridCol w:w="1115"/>
        <w:gridCol w:w="1207"/>
        <w:gridCol w:w="1114"/>
      </w:tblGrid>
      <w:tr w:rsidR="00EE3B69" w:rsidRPr="00E975DF" w14:paraId="0A080C17" w14:textId="77777777" w:rsidTr="00DC4EC8">
        <w:tc>
          <w:tcPr>
            <w:tcW w:w="1207" w:type="dxa"/>
            <w:vMerge w:val="restart"/>
            <w:tcBorders>
              <w:top w:val="single" w:sz="2" w:space="0" w:color="auto"/>
              <w:left w:val="single" w:sz="2" w:space="0" w:color="auto"/>
              <w:bottom w:val="single" w:sz="2" w:space="0" w:color="auto"/>
              <w:right w:val="single" w:sz="2" w:space="0" w:color="auto"/>
            </w:tcBorders>
          </w:tcPr>
          <w:p w14:paraId="5765C104" w14:textId="77777777" w:rsidR="00EE3B69" w:rsidRPr="00E975DF" w:rsidRDefault="00EE3B69" w:rsidP="00DC4EC8">
            <w:pPr>
              <w:pStyle w:val="NormalLeft"/>
              <w:rPr>
                <w:lang w:val="en-GB"/>
              </w:rPr>
            </w:pPr>
            <w:r w:rsidRPr="00E975DF">
              <w:rPr>
                <w:i/>
                <w:iCs/>
                <w:lang w:val="en-GB"/>
              </w:rPr>
              <w:t>Third position</w:t>
            </w:r>
          </w:p>
        </w:tc>
        <w:tc>
          <w:tcPr>
            <w:tcW w:w="1115" w:type="dxa"/>
            <w:vMerge w:val="restart"/>
            <w:tcBorders>
              <w:top w:val="single" w:sz="2" w:space="0" w:color="auto"/>
              <w:left w:val="single" w:sz="2" w:space="0" w:color="auto"/>
              <w:bottom w:val="single" w:sz="2" w:space="0" w:color="auto"/>
              <w:right w:val="single" w:sz="2" w:space="0" w:color="auto"/>
            </w:tcBorders>
          </w:tcPr>
          <w:p w14:paraId="75AA9875" w14:textId="77777777" w:rsidR="00EE3B69" w:rsidRPr="00E975DF" w:rsidRDefault="00EE3B69" w:rsidP="00DC4EC8">
            <w:pPr>
              <w:pStyle w:val="NormalLeft"/>
              <w:rPr>
                <w:lang w:val="en-GB"/>
              </w:rPr>
            </w:pPr>
            <w:r w:rsidRPr="00E975DF">
              <w:rPr>
                <w:lang w:val="en-GB"/>
              </w:rPr>
              <w:t>Category</w:t>
            </w:r>
          </w:p>
        </w:tc>
        <w:tc>
          <w:tcPr>
            <w:tcW w:w="1207" w:type="dxa"/>
            <w:tcBorders>
              <w:top w:val="single" w:sz="2" w:space="0" w:color="auto"/>
              <w:left w:val="single" w:sz="2" w:space="0" w:color="auto"/>
              <w:bottom w:val="single" w:sz="2" w:space="0" w:color="auto"/>
              <w:right w:val="single" w:sz="2" w:space="0" w:color="auto"/>
            </w:tcBorders>
          </w:tcPr>
          <w:p w14:paraId="2CA7B0D3" w14:textId="77777777" w:rsidR="00EE3B69" w:rsidRPr="00E975DF" w:rsidRDefault="00EE3B69" w:rsidP="00DC4EC8">
            <w:pPr>
              <w:pStyle w:val="NormalLeft"/>
              <w:rPr>
                <w:lang w:val="en-GB"/>
              </w:rPr>
            </w:pPr>
            <w:r w:rsidRPr="00E975DF">
              <w:rPr>
                <w:lang w:val="en-GB"/>
              </w:rPr>
              <w:t>A</w:t>
            </w:r>
          </w:p>
        </w:tc>
        <w:tc>
          <w:tcPr>
            <w:tcW w:w="1114" w:type="dxa"/>
            <w:tcBorders>
              <w:top w:val="single" w:sz="2" w:space="0" w:color="auto"/>
              <w:left w:val="single" w:sz="2" w:space="0" w:color="auto"/>
              <w:bottom w:val="single" w:sz="2" w:space="0" w:color="auto"/>
              <w:right w:val="single" w:sz="2" w:space="0" w:color="auto"/>
            </w:tcBorders>
          </w:tcPr>
          <w:p w14:paraId="38374CEB" w14:textId="77777777" w:rsidR="00EE3B69" w:rsidRPr="00E975DF" w:rsidRDefault="00EE3B69" w:rsidP="00DC4EC8">
            <w:pPr>
              <w:pStyle w:val="NormalLeft"/>
              <w:rPr>
                <w:lang w:val="en-GB"/>
              </w:rPr>
            </w:pPr>
            <w:r w:rsidRPr="00E975DF">
              <w:rPr>
                <w:lang w:val="en-GB"/>
              </w:rPr>
              <w:t>B</w:t>
            </w:r>
          </w:p>
        </w:tc>
        <w:tc>
          <w:tcPr>
            <w:tcW w:w="1207" w:type="dxa"/>
            <w:tcBorders>
              <w:top w:val="single" w:sz="2" w:space="0" w:color="auto"/>
              <w:left w:val="single" w:sz="2" w:space="0" w:color="auto"/>
              <w:bottom w:val="single" w:sz="2" w:space="0" w:color="auto"/>
              <w:right w:val="single" w:sz="2" w:space="0" w:color="auto"/>
            </w:tcBorders>
          </w:tcPr>
          <w:p w14:paraId="3C8EAB0A" w14:textId="77777777" w:rsidR="00EE3B69" w:rsidRPr="00E975DF" w:rsidRDefault="00EE3B69" w:rsidP="00DC4EC8">
            <w:pPr>
              <w:pStyle w:val="NormalLeft"/>
              <w:rPr>
                <w:lang w:val="en-GB"/>
              </w:rPr>
            </w:pPr>
            <w:r w:rsidRPr="00E975DF">
              <w:rPr>
                <w:lang w:val="en-GB"/>
              </w:rPr>
              <w:t>C</w:t>
            </w:r>
          </w:p>
        </w:tc>
        <w:tc>
          <w:tcPr>
            <w:tcW w:w="1115" w:type="dxa"/>
            <w:tcBorders>
              <w:top w:val="single" w:sz="2" w:space="0" w:color="auto"/>
              <w:left w:val="single" w:sz="2" w:space="0" w:color="auto"/>
              <w:bottom w:val="single" w:sz="2" w:space="0" w:color="auto"/>
              <w:right w:val="single" w:sz="2" w:space="0" w:color="auto"/>
            </w:tcBorders>
          </w:tcPr>
          <w:p w14:paraId="4844660A" w14:textId="77777777" w:rsidR="00EE3B69" w:rsidRPr="00E975DF" w:rsidRDefault="00EE3B69" w:rsidP="00DC4EC8">
            <w:pPr>
              <w:pStyle w:val="NormalLeft"/>
              <w:rPr>
                <w:lang w:val="en-GB"/>
              </w:rPr>
            </w:pPr>
            <w:r w:rsidRPr="00E975DF">
              <w:rPr>
                <w:lang w:val="en-GB"/>
              </w:rPr>
              <w:t>D</w:t>
            </w:r>
          </w:p>
        </w:tc>
        <w:tc>
          <w:tcPr>
            <w:tcW w:w="1207" w:type="dxa"/>
            <w:tcBorders>
              <w:top w:val="single" w:sz="2" w:space="0" w:color="auto"/>
              <w:left w:val="single" w:sz="2" w:space="0" w:color="auto"/>
              <w:bottom w:val="single" w:sz="2" w:space="0" w:color="auto"/>
              <w:right w:val="single" w:sz="2" w:space="0" w:color="auto"/>
            </w:tcBorders>
          </w:tcPr>
          <w:p w14:paraId="030B6B72" w14:textId="77777777" w:rsidR="00EE3B69" w:rsidRPr="00E975DF" w:rsidRDefault="00EE3B69" w:rsidP="00DC4EC8">
            <w:pPr>
              <w:pStyle w:val="NormalLeft"/>
              <w:rPr>
                <w:lang w:val="en-GB"/>
              </w:rPr>
            </w:pPr>
            <w:r w:rsidRPr="00E975DF">
              <w:rPr>
                <w:lang w:val="en-GB"/>
              </w:rPr>
              <w:t>E</w:t>
            </w:r>
          </w:p>
        </w:tc>
        <w:tc>
          <w:tcPr>
            <w:tcW w:w="1114" w:type="dxa"/>
            <w:tcBorders>
              <w:top w:val="single" w:sz="2" w:space="0" w:color="auto"/>
              <w:left w:val="single" w:sz="2" w:space="0" w:color="auto"/>
              <w:bottom w:val="single" w:sz="2" w:space="0" w:color="auto"/>
              <w:right w:val="single" w:sz="2" w:space="0" w:color="auto"/>
            </w:tcBorders>
          </w:tcPr>
          <w:p w14:paraId="6825B7C6" w14:textId="77777777" w:rsidR="00EE3B69" w:rsidRPr="00E975DF" w:rsidRDefault="00EE3B69" w:rsidP="00DC4EC8">
            <w:pPr>
              <w:pStyle w:val="NormalLeft"/>
              <w:rPr>
                <w:lang w:val="en-GB"/>
              </w:rPr>
            </w:pPr>
            <w:r w:rsidRPr="00E975DF">
              <w:rPr>
                <w:lang w:val="en-GB"/>
              </w:rPr>
              <w:t>F</w:t>
            </w:r>
          </w:p>
        </w:tc>
      </w:tr>
      <w:tr w:rsidR="00EE3B69" w:rsidRPr="00E975DF" w14:paraId="26D77CB1"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71C47AB6"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9A48657"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7C27293" w14:textId="77777777" w:rsidR="00EE3B69" w:rsidRPr="00E975DF" w:rsidRDefault="00EE3B69" w:rsidP="00DC4EC8">
            <w:pPr>
              <w:pStyle w:val="NormalLeft"/>
              <w:rPr>
                <w:lang w:val="en-GB"/>
              </w:rPr>
            </w:pPr>
            <w:r w:rsidRPr="00E975DF">
              <w:rPr>
                <w:lang w:val="en-GB"/>
              </w:rPr>
              <w:t>Futures</w:t>
            </w:r>
          </w:p>
        </w:tc>
        <w:tc>
          <w:tcPr>
            <w:tcW w:w="1114" w:type="dxa"/>
            <w:tcBorders>
              <w:top w:val="single" w:sz="2" w:space="0" w:color="auto"/>
              <w:left w:val="single" w:sz="2" w:space="0" w:color="auto"/>
              <w:bottom w:val="single" w:sz="2" w:space="0" w:color="auto"/>
              <w:right w:val="single" w:sz="2" w:space="0" w:color="auto"/>
            </w:tcBorders>
          </w:tcPr>
          <w:p w14:paraId="59B2495E" w14:textId="77777777" w:rsidR="00EE3B69" w:rsidRPr="00E975DF" w:rsidRDefault="00EE3B69" w:rsidP="00DC4EC8">
            <w:pPr>
              <w:pStyle w:val="NormalLeft"/>
              <w:rPr>
                <w:lang w:val="en-GB"/>
              </w:rPr>
            </w:pPr>
            <w:r w:rsidRPr="00E975DF">
              <w:rPr>
                <w:lang w:val="en-GB"/>
              </w:rPr>
              <w:t>Call Options</w:t>
            </w:r>
          </w:p>
        </w:tc>
        <w:tc>
          <w:tcPr>
            <w:tcW w:w="1207" w:type="dxa"/>
            <w:tcBorders>
              <w:top w:val="single" w:sz="2" w:space="0" w:color="auto"/>
              <w:left w:val="single" w:sz="2" w:space="0" w:color="auto"/>
              <w:bottom w:val="single" w:sz="2" w:space="0" w:color="auto"/>
              <w:right w:val="single" w:sz="2" w:space="0" w:color="auto"/>
            </w:tcBorders>
          </w:tcPr>
          <w:p w14:paraId="27B57E6E" w14:textId="77777777" w:rsidR="00EE3B69" w:rsidRPr="00E975DF" w:rsidRDefault="00EE3B69" w:rsidP="00DC4EC8">
            <w:pPr>
              <w:pStyle w:val="NormalLeft"/>
              <w:rPr>
                <w:lang w:val="en-GB"/>
              </w:rPr>
            </w:pPr>
            <w:r w:rsidRPr="00E975DF">
              <w:rPr>
                <w:lang w:val="en-GB"/>
              </w:rPr>
              <w:t>Put Options</w:t>
            </w:r>
          </w:p>
        </w:tc>
        <w:tc>
          <w:tcPr>
            <w:tcW w:w="1115" w:type="dxa"/>
            <w:tcBorders>
              <w:top w:val="single" w:sz="2" w:space="0" w:color="auto"/>
              <w:left w:val="single" w:sz="2" w:space="0" w:color="auto"/>
              <w:bottom w:val="single" w:sz="2" w:space="0" w:color="auto"/>
              <w:right w:val="single" w:sz="2" w:space="0" w:color="auto"/>
            </w:tcBorders>
          </w:tcPr>
          <w:p w14:paraId="78C00F49" w14:textId="77777777" w:rsidR="00EE3B69" w:rsidRPr="00E975DF" w:rsidRDefault="00EE3B69" w:rsidP="00DC4EC8">
            <w:pPr>
              <w:pStyle w:val="NormalLeft"/>
              <w:rPr>
                <w:lang w:val="en-GB"/>
              </w:rPr>
            </w:pPr>
            <w:r w:rsidRPr="00E975DF">
              <w:rPr>
                <w:lang w:val="en-GB"/>
              </w:rPr>
              <w:t>Swaps</w:t>
            </w:r>
          </w:p>
        </w:tc>
        <w:tc>
          <w:tcPr>
            <w:tcW w:w="1207" w:type="dxa"/>
            <w:tcBorders>
              <w:top w:val="single" w:sz="2" w:space="0" w:color="auto"/>
              <w:left w:val="single" w:sz="2" w:space="0" w:color="auto"/>
              <w:bottom w:val="single" w:sz="2" w:space="0" w:color="auto"/>
              <w:right w:val="single" w:sz="2" w:space="0" w:color="auto"/>
            </w:tcBorders>
          </w:tcPr>
          <w:p w14:paraId="7B174EBD" w14:textId="77777777" w:rsidR="00EE3B69" w:rsidRPr="00E975DF" w:rsidRDefault="00EE3B69" w:rsidP="00DC4EC8">
            <w:pPr>
              <w:pStyle w:val="NormalLeft"/>
              <w:rPr>
                <w:lang w:val="en-GB"/>
              </w:rPr>
            </w:pPr>
            <w:r w:rsidRPr="00E975DF">
              <w:rPr>
                <w:lang w:val="en-GB"/>
              </w:rPr>
              <w:t>Forwards</w:t>
            </w:r>
          </w:p>
        </w:tc>
        <w:tc>
          <w:tcPr>
            <w:tcW w:w="1114" w:type="dxa"/>
            <w:tcBorders>
              <w:top w:val="single" w:sz="2" w:space="0" w:color="auto"/>
              <w:left w:val="single" w:sz="2" w:space="0" w:color="auto"/>
              <w:bottom w:val="single" w:sz="2" w:space="0" w:color="auto"/>
              <w:right w:val="single" w:sz="2" w:space="0" w:color="auto"/>
            </w:tcBorders>
          </w:tcPr>
          <w:p w14:paraId="4834A62A" w14:textId="77777777" w:rsidR="00EE3B69" w:rsidRPr="00E975DF" w:rsidRDefault="00EE3B69" w:rsidP="00DC4EC8">
            <w:pPr>
              <w:pStyle w:val="NormalLeft"/>
              <w:rPr>
                <w:lang w:val="en-GB"/>
              </w:rPr>
            </w:pPr>
            <w:r w:rsidRPr="00E975DF">
              <w:rPr>
                <w:lang w:val="en-GB"/>
              </w:rPr>
              <w:t>Credit derivatives</w:t>
            </w:r>
          </w:p>
        </w:tc>
      </w:tr>
      <w:tr w:rsidR="00EE3B69" w:rsidRPr="00E975DF" w14:paraId="55619CBC" w14:textId="77777777" w:rsidTr="00DC4EC8">
        <w:tc>
          <w:tcPr>
            <w:tcW w:w="1207" w:type="dxa"/>
            <w:vMerge w:val="restart"/>
            <w:tcBorders>
              <w:top w:val="single" w:sz="2" w:space="0" w:color="auto"/>
              <w:left w:val="single" w:sz="2" w:space="0" w:color="auto"/>
              <w:bottom w:val="single" w:sz="2" w:space="0" w:color="auto"/>
              <w:right w:val="single" w:sz="2" w:space="0" w:color="auto"/>
            </w:tcBorders>
          </w:tcPr>
          <w:p w14:paraId="33D74734" w14:textId="77777777" w:rsidR="00EE3B69" w:rsidRPr="00E975DF" w:rsidRDefault="00EE3B69" w:rsidP="00DC4EC8">
            <w:pPr>
              <w:pStyle w:val="NormalLeft"/>
              <w:rPr>
                <w:lang w:val="en-GB"/>
              </w:rPr>
            </w:pPr>
            <w:r w:rsidRPr="00E975DF">
              <w:rPr>
                <w:i/>
                <w:iCs/>
                <w:lang w:val="en-GB"/>
              </w:rPr>
              <w:t>Fourth position</w:t>
            </w:r>
          </w:p>
        </w:tc>
        <w:tc>
          <w:tcPr>
            <w:tcW w:w="1115" w:type="dxa"/>
            <w:vMerge w:val="restart"/>
            <w:tcBorders>
              <w:top w:val="single" w:sz="2" w:space="0" w:color="auto"/>
              <w:left w:val="single" w:sz="2" w:space="0" w:color="auto"/>
              <w:bottom w:val="single" w:sz="2" w:space="0" w:color="auto"/>
              <w:right w:val="single" w:sz="2" w:space="0" w:color="auto"/>
            </w:tcBorders>
          </w:tcPr>
          <w:p w14:paraId="64D35281" w14:textId="77777777" w:rsidR="00EE3B69" w:rsidRPr="00E975DF" w:rsidRDefault="00EE3B69" w:rsidP="00DC4EC8">
            <w:pPr>
              <w:pStyle w:val="NormalLeft"/>
              <w:rPr>
                <w:lang w:val="en-GB"/>
              </w:rPr>
            </w:pPr>
            <w:r w:rsidRPr="00E975DF">
              <w:rPr>
                <w:lang w:val="en-GB"/>
              </w:rPr>
              <w:t>Sub-category or main risk</w:t>
            </w:r>
          </w:p>
        </w:tc>
        <w:tc>
          <w:tcPr>
            <w:tcW w:w="1207" w:type="dxa"/>
            <w:tcBorders>
              <w:top w:val="single" w:sz="2" w:space="0" w:color="auto"/>
              <w:left w:val="single" w:sz="2" w:space="0" w:color="auto"/>
              <w:bottom w:val="single" w:sz="2" w:space="0" w:color="auto"/>
              <w:right w:val="single" w:sz="2" w:space="0" w:color="auto"/>
            </w:tcBorders>
          </w:tcPr>
          <w:p w14:paraId="1A111D0C" w14:textId="77777777" w:rsidR="00EE3B69" w:rsidRPr="00E975DF" w:rsidRDefault="00EE3B69" w:rsidP="00DC4EC8">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1D940458" w14:textId="77777777" w:rsidR="00EE3B69" w:rsidRPr="00E975DF" w:rsidRDefault="00EE3B69" w:rsidP="00DC4EC8">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5277532C" w14:textId="77777777" w:rsidR="00EE3B69" w:rsidRPr="00E975DF" w:rsidRDefault="00EE3B69" w:rsidP="00DC4EC8">
            <w:pPr>
              <w:pStyle w:val="NormalLeft"/>
              <w:rPr>
                <w:lang w:val="en-GB"/>
              </w:rPr>
            </w:pPr>
            <w:r w:rsidRPr="00E975DF">
              <w:rPr>
                <w:lang w:val="en-GB"/>
              </w:rPr>
              <w:t>1</w:t>
            </w:r>
          </w:p>
        </w:tc>
        <w:tc>
          <w:tcPr>
            <w:tcW w:w="1115" w:type="dxa"/>
            <w:tcBorders>
              <w:top w:val="single" w:sz="2" w:space="0" w:color="auto"/>
              <w:left w:val="single" w:sz="2" w:space="0" w:color="auto"/>
              <w:bottom w:val="single" w:sz="2" w:space="0" w:color="auto"/>
              <w:right w:val="single" w:sz="2" w:space="0" w:color="auto"/>
            </w:tcBorders>
          </w:tcPr>
          <w:p w14:paraId="46BEA975" w14:textId="77777777" w:rsidR="00EE3B69" w:rsidRPr="00E975DF" w:rsidRDefault="00EE3B69" w:rsidP="00DC4EC8">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1B77CB9E" w14:textId="77777777" w:rsidR="00EE3B69" w:rsidRPr="00E975DF" w:rsidRDefault="00EE3B69" w:rsidP="00DC4EC8">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5DCB2544" w14:textId="77777777" w:rsidR="00EE3B69" w:rsidRPr="00E975DF" w:rsidRDefault="00EE3B69" w:rsidP="00DC4EC8">
            <w:pPr>
              <w:pStyle w:val="NormalLeft"/>
              <w:rPr>
                <w:lang w:val="en-GB"/>
              </w:rPr>
            </w:pPr>
            <w:r w:rsidRPr="00E975DF">
              <w:rPr>
                <w:lang w:val="en-GB"/>
              </w:rPr>
              <w:t>1</w:t>
            </w:r>
          </w:p>
        </w:tc>
      </w:tr>
      <w:tr w:rsidR="00EE3B69" w:rsidRPr="00E975DF" w14:paraId="37A60628"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1CC6BBE1"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0F226994"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6390724" w14:textId="77777777" w:rsidR="00EE3B69" w:rsidRPr="00E975DF" w:rsidRDefault="00EE3B69" w:rsidP="00DC4EC8">
            <w:pPr>
              <w:pStyle w:val="NormalLeft"/>
              <w:rPr>
                <w:lang w:val="en-GB"/>
              </w:rPr>
            </w:pPr>
            <w:r w:rsidRPr="00E975DF">
              <w:rPr>
                <w:lang w:val="en-GB"/>
              </w:rPr>
              <w:t>Equity and index futures</w:t>
            </w:r>
          </w:p>
        </w:tc>
        <w:tc>
          <w:tcPr>
            <w:tcW w:w="1114" w:type="dxa"/>
            <w:tcBorders>
              <w:top w:val="single" w:sz="2" w:space="0" w:color="auto"/>
              <w:left w:val="single" w:sz="2" w:space="0" w:color="auto"/>
              <w:bottom w:val="single" w:sz="2" w:space="0" w:color="auto"/>
              <w:right w:val="single" w:sz="2" w:space="0" w:color="auto"/>
            </w:tcBorders>
          </w:tcPr>
          <w:p w14:paraId="44D3C8A5" w14:textId="77777777" w:rsidR="00EE3B69" w:rsidRPr="00E975DF" w:rsidRDefault="00EE3B69" w:rsidP="00DC4EC8">
            <w:pPr>
              <w:pStyle w:val="NormalLeft"/>
              <w:rPr>
                <w:lang w:val="en-GB"/>
              </w:rPr>
            </w:pPr>
            <w:r w:rsidRPr="00E975DF">
              <w:rPr>
                <w:lang w:val="en-GB"/>
              </w:rPr>
              <w:t>Equity and index options</w:t>
            </w:r>
          </w:p>
        </w:tc>
        <w:tc>
          <w:tcPr>
            <w:tcW w:w="1207" w:type="dxa"/>
            <w:tcBorders>
              <w:top w:val="single" w:sz="2" w:space="0" w:color="auto"/>
              <w:left w:val="single" w:sz="2" w:space="0" w:color="auto"/>
              <w:bottom w:val="single" w:sz="2" w:space="0" w:color="auto"/>
              <w:right w:val="single" w:sz="2" w:space="0" w:color="auto"/>
            </w:tcBorders>
          </w:tcPr>
          <w:p w14:paraId="0BC5303F" w14:textId="77777777" w:rsidR="00EE3B69" w:rsidRPr="00E975DF" w:rsidRDefault="00EE3B69" w:rsidP="00DC4EC8">
            <w:pPr>
              <w:pStyle w:val="NormalLeft"/>
              <w:rPr>
                <w:lang w:val="en-GB"/>
              </w:rPr>
            </w:pPr>
            <w:r w:rsidRPr="00E975DF">
              <w:rPr>
                <w:lang w:val="en-GB"/>
              </w:rPr>
              <w:t>Equity and index options</w:t>
            </w:r>
          </w:p>
        </w:tc>
        <w:tc>
          <w:tcPr>
            <w:tcW w:w="1115" w:type="dxa"/>
            <w:tcBorders>
              <w:top w:val="single" w:sz="2" w:space="0" w:color="auto"/>
              <w:left w:val="single" w:sz="2" w:space="0" w:color="auto"/>
              <w:bottom w:val="single" w:sz="2" w:space="0" w:color="auto"/>
              <w:right w:val="single" w:sz="2" w:space="0" w:color="auto"/>
            </w:tcBorders>
          </w:tcPr>
          <w:p w14:paraId="26D88D3F" w14:textId="77777777" w:rsidR="00EE3B69" w:rsidRPr="00E975DF" w:rsidRDefault="00EE3B69" w:rsidP="00DC4EC8">
            <w:pPr>
              <w:pStyle w:val="NormalLeft"/>
              <w:rPr>
                <w:lang w:val="en-GB"/>
              </w:rPr>
            </w:pPr>
            <w:r w:rsidRPr="00E975DF">
              <w:rPr>
                <w:lang w:val="en-GB"/>
              </w:rPr>
              <w:t>Interest rate swaps</w:t>
            </w:r>
          </w:p>
        </w:tc>
        <w:tc>
          <w:tcPr>
            <w:tcW w:w="1207" w:type="dxa"/>
            <w:tcBorders>
              <w:top w:val="single" w:sz="2" w:space="0" w:color="auto"/>
              <w:left w:val="single" w:sz="2" w:space="0" w:color="auto"/>
              <w:bottom w:val="single" w:sz="2" w:space="0" w:color="auto"/>
              <w:right w:val="single" w:sz="2" w:space="0" w:color="auto"/>
            </w:tcBorders>
          </w:tcPr>
          <w:p w14:paraId="5CAF71BE" w14:textId="77777777" w:rsidR="00EE3B69" w:rsidRPr="00E975DF" w:rsidRDefault="00EE3B69" w:rsidP="00DC4EC8">
            <w:pPr>
              <w:pStyle w:val="NormalLeft"/>
              <w:rPr>
                <w:lang w:val="en-GB"/>
              </w:rPr>
            </w:pPr>
            <w:r w:rsidRPr="00E975DF">
              <w:rPr>
                <w:lang w:val="en-GB"/>
              </w:rPr>
              <w:t>Forward interest rate agreement</w:t>
            </w:r>
          </w:p>
        </w:tc>
        <w:tc>
          <w:tcPr>
            <w:tcW w:w="1114" w:type="dxa"/>
            <w:tcBorders>
              <w:top w:val="single" w:sz="2" w:space="0" w:color="auto"/>
              <w:left w:val="single" w:sz="2" w:space="0" w:color="auto"/>
              <w:bottom w:val="single" w:sz="2" w:space="0" w:color="auto"/>
              <w:right w:val="single" w:sz="2" w:space="0" w:color="auto"/>
            </w:tcBorders>
          </w:tcPr>
          <w:p w14:paraId="51AB6748" w14:textId="77777777" w:rsidR="00EE3B69" w:rsidRPr="00E975DF" w:rsidRDefault="00EE3B69" w:rsidP="00DC4EC8">
            <w:pPr>
              <w:pStyle w:val="NormalLeft"/>
              <w:rPr>
                <w:lang w:val="en-GB"/>
              </w:rPr>
            </w:pPr>
            <w:r w:rsidRPr="00E975DF">
              <w:rPr>
                <w:lang w:val="en-GB"/>
              </w:rPr>
              <w:t>Credit default swap</w:t>
            </w:r>
          </w:p>
        </w:tc>
      </w:tr>
      <w:tr w:rsidR="00EE3B69" w:rsidRPr="00E975DF" w14:paraId="611BA984"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7746ED91"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714C6FD"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322C6BA" w14:textId="77777777" w:rsidR="00EE3B69" w:rsidRPr="00E975DF" w:rsidRDefault="00EE3B69" w:rsidP="00DC4EC8">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182EC04A" w14:textId="77777777" w:rsidR="00EE3B69" w:rsidRPr="00E975DF" w:rsidRDefault="00EE3B69" w:rsidP="00DC4EC8">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54938DF4" w14:textId="77777777" w:rsidR="00EE3B69" w:rsidRPr="00E975DF" w:rsidRDefault="00EE3B69" w:rsidP="00DC4EC8">
            <w:pPr>
              <w:pStyle w:val="NormalLeft"/>
              <w:rPr>
                <w:lang w:val="en-GB"/>
              </w:rPr>
            </w:pPr>
            <w:r w:rsidRPr="00E975DF">
              <w:rPr>
                <w:lang w:val="en-GB"/>
              </w:rPr>
              <w:t>2</w:t>
            </w:r>
          </w:p>
        </w:tc>
        <w:tc>
          <w:tcPr>
            <w:tcW w:w="1115" w:type="dxa"/>
            <w:tcBorders>
              <w:top w:val="single" w:sz="2" w:space="0" w:color="auto"/>
              <w:left w:val="single" w:sz="2" w:space="0" w:color="auto"/>
              <w:bottom w:val="single" w:sz="2" w:space="0" w:color="auto"/>
              <w:right w:val="single" w:sz="2" w:space="0" w:color="auto"/>
            </w:tcBorders>
          </w:tcPr>
          <w:p w14:paraId="3BB9B6E3" w14:textId="77777777" w:rsidR="00EE3B69" w:rsidRPr="00E975DF" w:rsidRDefault="00EE3B69" w:rsidP="00DC4EC8">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5EA9F5DC" w14:textId="77777777" w:rsidR="00EE3B69" w:rsidRPr="00E975DF" w:rsidRDefault="00EE3B69" w:rsidP="00DC4EC8">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3949D921" w14:textId="77777777" w:rsidR="00EE3B69" w:rsidRPr="00E975DF" w:rsidRDefault="00EE3B69" w:rsidP="00DC4EC8">
            <w:pPr>
              <w:pStyle w:val="NormalLeft"/>
              <w:rPr>
                <w:lang w:val="en-GB"/>
              </w:rPr>
            </w:pPr>
            <w:r w:rsidRPr="00E975DF">
              <w:rPr>
                <w:lang w:val="en-GB"/>
              </w:rPr>
              <w:t>2</w:t>
            </w:r>
          </w:p>
        </w:tc>
      </w:tr>
      <w:tr w:rsidR="00EE3B69" w:rsidRPr="00E975DF" w14:paraId="6875DD96"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7D4327AF"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45652A6"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EAD5756" w14:textId="77777777" w:rsidR="00EE3B69" w:rsidRPr="00E975DF" w:rsidRDefault="00EE3B69" w:rsidP="00DC4EC8">
            <w:pPr>
              <w:pStyle w:val="NormalLeft"/>
              <w:rPr>
                <w:lang w:val="en-GB"/>
              </w:rPr>
            </w:pPr>
            <w:r w:rsidRPr="00E975DF">
              <w:rPr>
                <w:lang w:val="en-GB"/>
              </w:rPr>
              <w:t>Interest rate futures</w:t>
            </w:r>
          </w:p>
        </w:tc>
        <w:tc>
          <w:tcPr>
            <w:tcW w:w="1114" w:type="dxa"/>
            <w:tcBorders>
              <w:top w:val="single" w:sz="2" w:space="0" w:color="auto"/>
              <w:left w:val="single" w:sz="2" w:space="0" w:color="auto"/>
              <w:bottom w:val="single" w:sz="2" w:space="0" w:color="auto"/>
              <w:right w:val="single" w:sz="2" w:space="0" w:color="auto"/>
            </w:tcBorders>
          </w:tcPr>
          <w:p w14:paraId="6AFC5E73" w14:textId="77777777" w:rsidR="00EE3B69" w:rsidRPr="00E975DF" w:rsidRDefault="00EE3B69" w:rsidP="00DC4EC8">
            <w:pPr>
              <w:pStyle w:val="NormalLeft"/>
              <w:rPr>
                <w:lang w:val="en-GB"/>
              </w:rPr>
            </w:pPr>
            <w:r w:rsidRPr="00E975DF">
              <w:rPr>
                <w:lang w:val="en-GB"/>
              </w:rPr>
              <w:t>Bond options</w:t>
            </w:r>
          </w:p>
        </w:tc>
        <w:tc>
          <w:tcPr>
            <w:tcW w:w="1207" w:type="dxa"/>
            <w:tcBorders>
              <w:top w:val="single" w:sz="2" w:space="0" w:color="auto"/>
              <w:left w:val="single" w:sz="2" w:space="0" w:color="auto"/>
              <w:bottom w:val="single" w:sz="2" w:space="0" w:color="auto"/>
              <w:right w:val="single" w:sz="2" w:space="0" w:color="auto"/>
            </w:tcBorders>
          </w:tcPr>
          <w:p w14:paraId="6EC0444E" w14:textId="77777777" w:rsidR="00EE3B69" w:rsidRPr="00E975DF" w:rsidRDefault="00EE3B69" w:rsidP="00DC4EC8">
            <w:pPr>
              <w:pStyle w:val="NormalLeft"/>
              <w:rPr>
                <w:lang w:val="en-GB"/>
              </w:rPr>
            </w:pPr>
            <w:r w:rsidRPr="00E975DF">
              <w:rPr>
                <w:lang w:val="en-GB"/>
              </w:rPr>
              <w:t>Bond options</w:t>
            </w:r>
          </w:p>
        </w:tc>
        <w:tc>
          <w:tcPr>
            <w:tcW w:w="1115" w:type="dxa"/>
            <w:tcBorders>
              <w:top w:val="single" w:sz="2" w:space="0" w:color="auto"/>
              <w:left w:val="single" w:sz="2" w:space="0" w:color="auto"/>
              <w:bottom w:val="single" w:sz="2" w:space="0" w:color="auto"/>
              <w:right w:val="single" w:sz="2" w:space="0" w:color="auto"/>
            </w:tcBorders>
          </w:tcPr>
          <w:p w14:paraId="61095F24" w14:textId="77777777" w:rsidR="00EE3B69" w:rsidRPr="00E975DF" w:rsidRDefault="00EE3B69" w:rsidP="00DC4EC8">
            <w:pPr>
              <w:pStyle w:val="NormalLeft"/>
              <w:rPr>
                <w:lang w:val="en-GB"/>
              </w:rPr>
            </w:pPr>
            <w:r w:rsidRPr="00E975DF">
              <w:rPr>
                <w:lang w:val="en-GB"/>
              </w:rPr>
              <w:t>Currency swaps</w:t>
            </w:r>
          </w:p>
        </w:tc>
        <w:tc>
          <w:tcPr>
            <w:tcW w:w="1207" w:type="dxa"/>
            <w:tcBorders>
              <w:top w:val="single" w:sz="2" w:space="0" w:color="auto"/>
              <w:left w:val="single" w:sz="2" w:space="0" w:color="auto"/>
              <w:bottom w:val="single" w:sz="2" w:space="0" w:color="auto"/>
              <w:right w:val="single" w:sz="2" w:space="0" w:color="auto"/>
            </w:tcBorders>
          </w:tcPr>
          <w:p w14:paraId="3F93DD31" w14:textId="77777777" w:rsidR="00EE3B69" w:rsidRPr="00E975DF" w:rsidRDefault="00EE3B69" w:rsidP="00DC4EC8">
            <w:pPr>
              <w:pStyle w:val="NormalLeft"/>
              <w:rPr>
                <w:lang w:val="en-GB"/>
              </w:rPr>
            </w:pPr>
            <w:r w:rsidRPr="00E975DF">
              <w:rPr>
                <w:lang w:val="en-GB"/>
              </w:rPr>
              <w:t>Forward exchange rate agreement</w:t>
            </w:r>
          </w:p>
        </w:tc>
        <w:tc>
          <w:tcPr>
            <w:tcW w:w="1114" w:type="dxa"/>
            <w:tcBorders>
              <w:top w:val="single" w:sz="2" w:space="0" w:color="auto"/>
              <w:left w:val="single" w:sz="2" w:space="0" w:color="auto"/>
              <w:bottom w:val="single" w:sz="2" w:space="0" w:color="auto"/>
              <w:right w:val="single" w:sz="2" w:space="0" w:color="auto"/>
            </w:tcBorders>
          </w:tcPr>
          <w:p w14:paraId="269976F8" w14:textId="77777777" w:rsidR="00EE3B69" w:rsidRPr="00E975DF" w:rsidRDefault="00EE3B69" w:rsidP="00DC4EC8">
            <w:pPr>
              <w:pStyle w:val="NormalLeft"/>
              <w:rPr>
                <w:lang w:val="en-GB"/>
              </w:rPr>
            </w:pPr>
            <w:r w:rsidRPr="00E975DF">
              <w:rPr>
                <w:lang w:val="en-GB"/>
              </w:rPr>
              <w:t>Credit spread option</w:t>
            </w:r>
          </w:p>
        </w:tc>
      </w:tr>
      <w:tr w:rsidR="00EE3B69" w:rsidRPr="00E975DF" w14:paraId="5BD2A4B1"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0CC2A700"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28D66DF"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25B03182" w14:textId="77777777" w:rsidR="00EE3B69" w:rsidRPr="00E975DF" w:rsidRDefault="00EE3B69" w:rsidP="00DC4EC8">
            <w:pPr>
              <w:pStyle w:val="NormalLeft"/>
              <w:rPr>
                <w:lang w:val="en-GB"/>
              </w:rPr>
            </w:pPr>
            <w:r w:rsidRPr="00E975DF">
              <w:rPr>
                <w:lang w:val="en-GB"/>
              </w:rPr>
              <w:t>3</w:t>
            </w:r>
          </w:p>
        </w:tc>
        <w:tc>
          <w:tcPr>
            <w:tcW w:w="1114" w:type="dxa"/>
            <w:tcBorders>
              <w:top w:val="single" w:sz="2" w:space="0" w:color="auto"/>
              <w:left w:val="single" w:sz="2" w:space="0" w:color="auto"/>
              <w:bottom w:val="single" w:sz="2" w:space="0" w:color="auto"/>
              <w:right w:val="single" w:sz="2" w:space="0" w:color="auto"/>
            </w:tcBorders>
          </w:tcPr>
          <w:p w14:paraId="7368206A" w14:textId="77777777" w:rsidR="00EE3B69" w:rsidRPr="00E975DF" w:rsidRDefault="00EE3B69" w:rsidP="00DC4EC8">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7CB07AB0" w14:textId="77777777" w:rsidR="00EE3B69" w:rsidRPr="00E975DF" w:rsidRDefault="00EE3B69" w:rsidP="00DC4EC8">
            <w:pPr>
              <w:pStyle w:val="NormalLeft"/>
              <w:rPr>
                <w:lang w:val="en-GB"/>
              </w:rPr>
            </w:pPr>
            <w:r w:rsidRPr="00E975DF">
              <w:rPr>
                <w:lang w:val="en-GB"/>
              </w:rPr>
              <w:t>3</w:t>
            </w:r>
          </w:p>
        </w:tc>
        <w:tc>
          <w:tcPr>
            <w:tcW w:w="1115" w:type="dxa"/>
            <w:tcBorders>
              <w:top w:val="single" w:sz="2" w:space="0" w:color="auto"/>
              <w:left w:val="single" w:sz="2" w:space="0" w:color="auto"/>
              <w:bottom w:val="single" w:sz="2" w:space="0" w:color="auto"/>
              <w:right w:val="single" w:sz="2" w:space="0" w:color="auto"/>
            </w:tcBorders>
          </w:tcPr>
          <w:p w14:paraId="195FBFA1" w14:textId="77777777" w:rsidR="00EE3B69" w:rsidRPr="00E975DF" w:rsidRDefault="00EE3B69" w:rsidP="00DC4EC8">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0947498D"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0EDD5355" w14:textId="77777777" w:rsidR="00EE3B69" w:rsidRPr="00E975DF" w:rsidRDefault="00EE3B69" w:rsidP="00DC4EC8">
            <w:pPr>
              <w:pStyle w:val="NormalLeft"/>
              <w:rPr>
                <w:lang w:val="en-GB"/>
              </w:rPr>
            </w:pPr>
            <w:r w:rsidRPr="00E975DF">
              <w:rPr>
                <w:lang w:val="en-GB"/>
              </w:rPr>
              <w:t>3</w:t>
            </w:r>
          </w:p>
        </w:tc>
      </w:tr>
      <w:tr w:rsidR="00EE3B69" w:rsidRPr="00E975DF" w14:paraId="4B7127F9"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3B04F8B6"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8C632DC"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69A0C78" w14:textId="77777777" w:rsidR="00EE3B69" w:rsidRPr="00E975DF" w:rsidRDefault="00EE3B69" w:rsidP="00DC4EC8">
            <w:pPr>
              <w:pStyle w:val="NormalLeft"/>
              <w:rPr>
                <w:lang w:val="en-GB"/>
              </w:rPr>
            </w:pPr>
            <w:r w:rsidRPr="00E975DF">
              <w:rPr>
                <w:lang w:val="en-GB"/>
              </w:rPr>
              <w:t>Currency futures</w:t>
            </w:r>
          </w:p>
        </w:tc>
        <w:tc>
          <w:tcPr>
            <w:tcW w:w="1114" w:type="dxa"/>
            <w:tcBorders>
              <w:top w:val="single" w:sz="2" w:space="0" w:color="auto"/>
              <w:left w:val="single" w:sz="2" w:space="0" w:color="auto"/>
              <w:bottom w:val="single" w:sz="2" w:space="0" w:color="auto"/>
              <w:right w:val="single" w:sz="2" w:space="0" w:color="auto"/>
            </w:tcBorders>
          </w:tcPr>
          <w:p w14:paraId="0EDD3CAD" w14:textId="77777777" w:rsidR="00EE3B69" w:rsidRPr="00E975DF" w:rsidRDefault="00EE3B69" w:rsidP="00DC4EC8">
            <w:pPr>
              <w:pStyle w:val="NormalLeft"/>
              <w:rPr>
                <w:lang w:val="en-GB"/>
              </w:rPr>
            </w:pPr>
            <w:r w:rsidRPr="00E975DF">
              <w:rPr>
                <w:lang w:val="en-GB"/>
              </w:rPr>
              <w:t>Currency options</w:t>
            </w:r>
          </w:p>
        </w:tc>
        <w:tc>
          <w:tcPr>
            <w:tcW w:w="1207" w:type="dxa"/>
            <w:tcBorders>
              <w:top w:val="single" w:sz="2" w:space="0" w:color="auto"/>
              <w:left w:val="single" w:sz="2" w:space="0" w:color="auto"/>
              <w:bottom w:val="single" w:sz="2" w:space="0" w:color="auto"/>
              <w:right w:val="single" w:sz="2" w:space="0" w:color="auto"/>
            </w:tcBorders>
          </w:tcPr>
          <w:p w14:paraId="586D6DAC" w14:textId="77777777" w:rsidR="00EE3B69" w:rsidRPr="00E975DF" w:rsidRDefault="00EE3B69" w:rsidP="00DC4EC8">
            <w:pPr>
              <w:pStyle w:val="NormalLeft"/>
              <w:rPr>
                <w:lang w:val="en-GB"/>
              </w:rPr>
            </w:pPr>
            <w:r w:rsidRPr="00E975DF">
              <w:rPr>
                <w:lang w:val="en-GB"/>
              </w:rPr>
              <w:t>Currency options</w:t>
            </w:r>
          </w:p>
        </w:tc>
        <w:tc>
          <w:tcPr>
            <w:tcW w:w="1115" w:type="dxa"/>
            <w:tcBorders>
              <w:top w:val="single" w:sz="2" w:space="0" w:color="auto"/>
              <w:left w:val="single" w:sz="2" w:space="0" w:color="auto"/>
              <w:bottom w:val="single" w:sz="2" w:space="0" w:color="auto"/>
              <w:right w:val="single" w:sz="2" w:space="0" w:color="auto"/>
            </w:tcBorders>
          </w:tcPr>
          <w:p w14:paraId="79153B7E" w14:textId="77777777" w:rsidR="00EE3B69" w:rsidRPr="00E975DF" w:rsidRDefault="00EE3B69" w:rsidP="00DC4EC8">
            <w:pPr>
              <w:pStyle w:val="NormalLeft"/>
              <w:rPr>
                <w:lang w:val="en-GB"/>
              </w:rPr>
            </w:pPr>
            <w:r w:rsidRPr="00E975DF">
              <w:rPr>
                <w:lang w:val="en-GB"/>
              </w:rPr>
              <w:t>Interest rate and currency swaps</w:t>
            </w:r>
          </w:p>
        </w:tc>
        <w:tc>
          <w:tcPr>
            <w:tcW w:w="1207" w:type="dxa"/>
            <w:tcBorders>
              <w:top w:val="single" w:sz="2" w:space="0" w:color="auto"/>
              <w:left w:val="single" w:sz="2" w:space="0" w:color="auto"/>
              <w:bottom w:val="single" w:sz="2" w:space="0" w:color="auto"/>
              <w:right w:val="single" w:sz="2" w:space="0" w:color="auto"/>
            </w:tcBorders>
          </w:tcPr>
          <w:p w14:paraId="3E985313"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4B7D4F1" w14:textId="77777777" w:rsidR="00EE3B69" w:rsidRPr="00E975DF" w:rsidRDefault="00EE3B69" w:rsidP="00DC4EC8">
            <w:pPr>
              <w:pStyle w:val="NormalLeft"/>
              <w:rPr>
                <w:lang w:val="en-GB"/>
              </w:rPr>
            </w:pPr>
            <w:r w:rsidRPr="00E975DF">
              <w:rPr>
                <w:lang w:val="en-GB"/>
              </w:rPr>
              <w:t>Credit spread swap</w:t>
            </w:r>
          </w:p>
        </w:tc>
      </w:tr>
      <w:tr w:rsidR="00EE3B69" w:rsidRPr="00E975DF" w14:paraId="3E6E7EF8"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4F175033"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C6C9F13"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E1F80FA" w14:textId="77777777" w:rsidR="00EE3B69" w:rsidRPr="00E975DF" w:rsidRDefault="00EE3B69" w:rsidP="00DC4EC8">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19A3F84D" w14:textId="77777777" w:rsidR="00EE3B69" w:rsidRPr="00E975DF" w:rsidRDefault="00EE3B69" w:rsidP="00DC4EC8">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427950A7" w14:textId="77777777" w:rsidR="00EE3B69" w:rsidRPr="00E975DF" w:rsidRDefault="00EE3B69" w:rsidP="00DC4EC8">
            <w:pPr>
              <w:pStyle w:val="NormalLeft"/>
              <w:rPr>
                <w:lang w:val="en-GB"/>
              </w:rPr>
            </w:pPr>
            <w:r w:rsidRPr="00E975DF">
              <w:rPr>
                <w:lang w:val="en-GB"/>
              </w:rPr>
              <w:t>4</w:t>
            </w:r>
          </w:p>
        </w:tc>
        <w:tc>
          <w:tcPr>
            <w:tcW w:w="1115" w:type="dxa"/>
            <w:tcBorders>
              <w:top w:val="single" w:sz="2" w:space="0" w:color="auto"/>
              <w:left w:val="single" w:sz="2" w:space="0" w:color="auto"/>
              <w:bottom w:val="single" w:sz="2" w:space="0" w:color="auto"/>
              <w:right w:val="single" w:sz="2" w:space="0" w:color="auto"/>
            </w:tcBorders>
          </w:tcPr>
          <w:p w14:paraId="4317F6BA" w14:textId="77777777" w:rsidR="00EE3B69" w:rsidRPr="00E975DF" w:rsidRDefault="00EE3B69" w:rsidP="00DC4EC8">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0961122B"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C02B1DE" w14:textId="77777777" w:rsidR="00EE3B69" w:rsidRPr="00E975DF" w:rsidRDefault="00EE3B69" w:rsidP="00DC4EC8">
            <w:pPr>
              <w:pStyle w:val="NormalLeft"/>
              <w:rPr>
                <w:lang w:val="en-GB"/>
              </w:rPr>
            </w:pPr>
            <w:r w:rsidRPr="00E975DF">
              <w:rPr>
                <w:lang w:val="en-GB"/>
              </w:rPr>
              <w:t>4</w:t>
            </w:r>
          </w:p>
        </w:tc>
      </w:tr>
      <w:tr w:rsidR="00EE3B69" w:rsidRPr="00E975DF" w14:paraId="4174E066"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3009CA89"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02ABA677"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E1DDBA8" w14:textId="77777777" w:rsidR="00EE3B69" w:rsidRPr="00E975DF" w:rsidRDefault="00EE3B69" w:rsidP="00DC4EC8">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A8066E5" w14:textId="77777777" w:rsidR="00EE3B69" w:rsidRPr="00E975DF" w:rsidRDefault="00EE3B69" w:rsidP="00DC4EC8">
            <w:pPr>
              <w:pStyle w:val="NormalLeft"/>
              <w:rPr>
                <w:lang w:val="en-GB"/>
              </w:rPr>
            </w:pPr>
            <w:r w:rsidRPr="00E975DF">
              <w:rPr>
                <w:lang w:val="en-GB"/>
              </w:rPr>
              <w:t>Warrants</w:t>
            </w:r>
          </w:p>
        </w:tc>
        <w:tc>
          <w:tcPr>
            <w:tcW w:w="1207" w:type="dxa"/>
            <w:tcBorders>
              <w:top w:val="single" w:sz="2" w:space="0" w:color="auto"/>
              <w:left w:val="single" w:sz="2" w:space="0" w:color="auto"/>
              <w:bottom w:val="single" w:sz="2" w:space="0" w:color="auto"/>
              <w:right w:val="single" w:sz="2" w:space="0" w:color="auto"/>
            </w:tcBorders>
          </w:tcPr>
          <w:p w14:paraId="1AF825C7" w14:textId="77777777" w:rsidR="00EE3B69" w:rsidRPr="00E975DF" w:rsidRDefault="00EE3B69" w:rsidP="00DC4EC8">
            <w:pPr>
              <w:pStyle w:val="NormalLeft"/>
              <w:rPr>
                <w:lang w:val="en-GB"/>
              </w:rPr>
            </w:pPr>
            <w:r w:rsidRPr="00E975DF">
              <w:rPr>
                <w:lang w:val="en-GB"/>
              </w:rPr>
              <w:t>Warrants</w:t>
            </w:r>
          </w:p>
        </w:tc>
        <w:tc>
          <w:tcPr>
            <w:tcW w:w="1115" w:type="dxa"/>
            <w:tcBorders>
              <w:top w:val="single" w:sz="2" w:space="0" w:color="auto"/>
              <w:left w:val="single" w:sz="2" w:space="0" w:color="auto"/>
              <w:bottom w:val="single" w:sz="2" w:space="0" w:color="auto"/>
              <w:right w:val="single" w:sz="2" w:space="0" w:color="auto"/>
            </w:tcBorders>
          </w:tcPr>
          <w:p w14:paraId="3CCDFAD1" w14:textId="77777777" w:rsidR="00EE3B69" w:rsidRPr="00E975DF" w:rsidRDefault="00EE3B69" w:rsidP="00DC4EC8">
            <w:pPr>
              <w:pStyle w:val="NormalLeft"/>
              <w:rPr>
                <w:lang w:val="en-GB"/>
              </w:rPr>
            </w:pPr>
            <w:r w:rsidRPr="00E975DF">
              <w:rPr>
                <w:lang w:val="en-GB"/>
              </w:rPr>
              <w:t>Total return swap</w:t>
            </w:r>
          </w:p>
        </w:tc>
        <w:tc>
          <w:tcPr>
            <w:tcW w:w="1207" w:type="dxa"/>
            <w:tcBorders>
              <w:top w:val="single" w:sz="2" w:space="0" w:color="auto"/>
              <w:left w:val="single" w:sz="2" w:space="0" w:color="auto"/>
              <w:bottom w:val="single" w:sz="2" w:space="0" w:color="auto"/>
              <w:right w:val="single" w:sz="2" w:space="0" w:color="auto"/>
            </w:tcBorders>
          </w:tcPr>
          <w:p w14:paraId="451BEE41"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5B9014A5" w14:textId="77777777" w:rsidR="00EE3B69" w:rsidRPr="00E975DF" w:rsidRDefault="00EE3B69" w:rsidP="00DC4EC8">
            <w:pPr>
              <w:pStyle w:val="NormalLeft"/>
              <w:rPr>
                <w:lang w:val="en-GB"/>
              </w:rPr>
            </w:pPr>
            <w:r w:rsidRPr="00E975DF">
              <w:rPr>
                <w:lang w:val="en-GB"/>
              </w:rPr>
              <w:t>Total return swap</w:t>
            </w:r>
          </w:p>
        </w:tc>
      </w:tr>
      <w:tr w:rsidR="00EE3B69" w:rsidRPr="00E975DF" w14:paraId="0C058EFD"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3BD17675"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DBA3254"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B29B9D4" w14:textId="77777777" w:rsidR="00EE3B69" w:rsidRPr="00E975DF" w:rsidRDefault="00EE3B69" w:rsidP="00DC4EC8">
            <w:pPr>
              <w:pStyle w:val="NormalLeft"/>
              <w:rPr>
                <w:lang w:val="en-GB"/>
              </w:rPr>
            </w:pPr>
            <w:r w:rsidRPr="00E975DF">
              <w:rPr>
                <w:lang w:val="en-GB"/>
              </w:rPr>
              <w:t>5</w:t>
            </w:r>
          </w:p>
        </w:tc>
        <w:tc>
          <w:tcPr>
            <w:tcW w:w="1114" w:type="dxa"/>
            <w:tcBorders>
              <w:top w:val="single" w:sz="2" w:space="0" w:color="auto"/>
              <w:left w:val="single" w:sz="2" w:space="0" w:color="auto"/>
              <w:bottom w:val="single" w:sz="2" w:space="0" w:color="auto"/>
              <w:right w:val="single" w:sz="2" w:space="0" w:color="auto"/>
            </w:tcBorders>
          </w:tcPr>
          <w:p w14:paraId="2ACAB07D" w14:textId="77777777" w:rsidR="00EE3B69" w:rsidRPr="00E975DF" w:rsidRDefault="00EE3B69" w:rsidP="00DC4EC8">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3CE18746" w14:textId="77777777" w:rsidR="00EE3B69" w:rsidRPr="00E975DF" w:rsidRDefault="00EE3B69" w:rsidP="00DC4EC8">
            <w:pPr>
              <w:pStyle w:val="NormalLeft"/>
              <w:rPr>
                <w:lang w:val="en-GB"/>
              </w:rPr>
            </w:pPr>
            <w:r w:rsidRPr="00E975DF">
              <w:rPr>
                <w:lang w:val="en-GB"/>
              </w:rPr>
              <w:t>5</w:t>
            </w:r>
          </w:p>
        </w:tc>
        <w:tc>
          <w:tcPr>
            <w:tcW w:w="1115" w:type="dxa"/>
            <w:tcBorders>
              <w:top w:val="single" w:sz="2" w:space="0" w:color="auto"/>
              <w:left w:val="single" w:sz="2" w:space="0" w:color="auto"/>
              <w:bottom w:val="single" w:sz="2" w:space="0" w:color="auto"/>
              <w:right w:val="single" w:sz="2" w:space="0" w:color="auto"/>
            </w:tcBorders>
          </w:tcPr>
          <w:p w14:paraId="330F566E" w14:textId="77777777" w:rsidR="00EE3B69" w:rsidRPr="00E975DF" w:rsidRDefault="00EE3B69" w:rsidP="00DC4EC8">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6E73972B"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37B4B53" w14:textId="77777777" w:rsidR="00EE3B69" w:rsidRPr="00E975DF" w:rsidRDefault="00EE3B69" w:rsidP="00DC4EC8">
            <w:pPr>
              <w:pStyle w:val="NormalLeft"/>
              <w:rPr>
                <w:lang w:val="en-GB"/>
              </w:rPr>
            </w:pPr>
          </w:p>
        </w:tc>
      </w:tr>
      <w:tr w:rsidR="00EE3B69" w:rsidRPr="00E975DF" w14:paraId="3A42EEBC"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4C4B3F99"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DD3B98E"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E8268C8" w14:textId="77777777" w:rsidR="00EE3B69" w:rsidRPr="00E975DF" w:rsidRDefault="00EE3B69" w:rsidP="00DC4EC8">
            <w:pPr>
              <w:pStyle w:val="NormalLeft"/>
              <w:rPr>
                <w:lang w:val="en-GB"/>
              </w:rPr>
            </w:pPr>
            <w:r w:rsidRPr="00E975DF">
              <w:rPr>
                <w:lang w:val="en-GB"/>
              </w:rPr>
              <w:t>Commodity futures</w:t>
            </w:r>
          </w:p>
        </w:tc>
        <w:tc>
          <w:tcPr>
            <w:tcW w:w="1114" w:type="dxa"/>
            <w:tcBorders>
              <w:top w:val="single" w:sz="2" w:space="0" w:color="auto"/>
              <w:left w:val="single" w:sz="2" w:space="0" w:color="auto"/>
              <w:bottom w:val="single" w:sz="2" w:space="0" w:color="auto"/>
              <w:right w:val="single" w:sz="2" w:space="0" w:color="auto"/>
            </w:tcBorders>
          </w:tcPr>
          <w:p w14:paraId="2BFAA596" w14:textId="77777777" w:rsidR="00EE3B69" w:rsidRPr="00E975DF" w:rsidRDefault="00EE3B69" w:rsidP="00DC4EC8">
            <w:pPr>
              <w:pStyle w:val="NormalLeft"/>
              <w:rPr>
                <w:lang w:val="en-GB"/>
              </w:rPr>
            </w:pPr>
            <w:r w:rsidRPr="00E975DF">
              <w:rPr>
                <w:lang w:val="en-GB"/>
              </w:rPr>
              <w:t>Commodity options</w:t>
            </w:r>
          </w:p>
        </w:tc>
        <w:tc>
          <w:tcPr>
            <w:tcW w:w="1207" w:type="dxa"/>
            <w:tcBorders>
              <w:top w:val="single" w:sz="2" w:space="0" w:color="auto"/>
              <w:left w:val="single" w:sz="2" w:space="0" w:color="auto"/>
              <w:bottom w:val="single" w:sz="2" w:space="0" w:color="auto"/>
              <w:right w:val="single" w:sz="2" w:space="0" w:color="auto"/>
            </w:tcBorders>
          </w:tcPr>
          <w:p w14:paraId="49AF38AB" w14:textId="77777777" w:rsidR="00EE3B69" w:rsidRPr="00E975DF" w:rsidRDefault="00EE3B69" w:rsidP="00DC4EC8">
            <w:pPr>
              <w:pStyle w:val="NormalLeft"/>
              <w:rPr>
                <w:lang w:val="en-GB"/>
              </w:rPr>
            </w:pPr>
            <w:r w:rsidRPr="00E975DF">
              <w:rPr>
                <w:lang w:val="en-GB"/>
              </w:rPr>
              <w:t>Commodity options</w:t>
            </w:r>
          </w:p>
        </w:tc>
        <w:tc>
          <w:tcPr>
            <w:tcW w:w="1115" w:type="dxa"/>
            <w:tcBorders>
              <w:top w:val="single" w:sz="2" w:space="0" w:color="auto"/>
              <w:left w:val="single" w:sz="2" w:space="0" w:color="auto"/>
              <w:bottom w:val="single" w:sz="2" w:space="0" w:color="auto"/>
              <w:right w:val="single" w:sz="2" w:space="0" w:color="auto"/>
            </w:tcBorders>
          </w:tcPr>
          <w:p w14:paraId="621DD568" w14:textId="77777777" w:rsidR="00EE3B69" w:rsidRPr="00E975DF" w:rsidRDefault="00EE3B69" w:rsidP="00DC4EC8">
            <w:pPr>
              <w:pStyle w:val="NormalLeft"/>
              <w:rPr>
                <w:lang w:val="en-GB"/>
              </w:rPr>
            </w:pPr>
            <w:r w:rsidRPr="00E975DF">
              <w:rPr>
                <w:lang w:val="en-GB"/>
              </w:rPr>
              <w:t>Security swaps</w:t>
            </w:r>
          </w:p>
        </w:tc>
        <w:tc>
          <w:tcPr>
            <w:tcW w:w="1207" w:type="dxa"/>
            <w:tcBorders>
              <w:top w:val="single" w:sz="2" w:space="0" w:color="auto"/>
              <w:left w:val="single" w:sz="2" w:space="0" w:color="auto"/>
              <w:bottom w:val="single" w:sz="2" w:space="0" w:color="auto"/>
              <w:right w:val="single" w:sz="2" w:space="0" w:color="auto"/>
            </w:tcBorders>
          </w:tcPr>
          <w:p w14:paraId="2D90D617"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8720BFF" w14:textId="77777777" w:rsidR="00EE3B69" w:rsidRPr="00E975DF" w:rsidRDefault="00EE3B69" w:rsidP="00DC4EC8">
            <w:pPr>
              <w:pStyle w:val="NormalLeft"/>
              <w:rPr>
                <w:lang w:val="en-GB"/>
              </w:rPr>
            </w:pPr>
          </w:p>
        </w:tc>
      </w:tr>
      <w:tr w:rsidR="00EE3B69" w:rsidRPr="00E975DF" w14:paraId="1D2A0D20"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34CD6582"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6BC0371"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5DCF060" w14:textId="77777777" w:rsidR="00EE3B69" w:rsidRPr="00E975DF" w:rsidRDefault="00EE3B69" w:rsidP="00DC4EC8">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7FE630C" w14:textId="77777777" w:rsidR="00EE3B69" w:rsidRPr="00E975DF" w:rsidRDefault="00EE3B69" w:rsidP="00DC4EC8">
            <w:pPr>
              <w:pStyle w:val="NormalLeft"/>
              <w:rPr>
                <w:lang w:val="en-GB"/>
              </w:rPr>
            </w:pPr>
            <w:r w:rsidRPr="00E975DF">
              <w:rPr>
                <w:lang w:val="en-GB"/>
              </w:rPr>
              <w:t>6</w:t>
            </w:r>
          </w:p>
        </w:tc>
        <w:tc>
          <w:tcPr>
            <w:tcW w:w="1207" w:type="dxa"/>
            <w:tcBorders>
              <w:top w:val="single" w:sz="2" w:space="0" w:color="auto"/>
              <w:left w:val="single" w:sz="2" w:space="0" w:color="auto"/>
              <w:bottom w:val="single" w:sz="2" w:space="0" w:color="auto"/>
              <w:right w:val="single" w:sz="2" w:space="0" w:color="auto"/>
            </w:tcBorders>
          </w:tcPr>
          <w:p w14:paraId="752AAAD5" w14:textId="77777777" w:rsidR="00EE3B69" w:rsidRPr="00E975DF" w:rsidRDefault="00EE3B69" w:rsidP="00DC4EC8">
            <w:pPr>
              <w:pStyle w:val="NormalLeft"/>
              <w:rPr>
                <w:lang w:val="en-GB"/>
              </w:rPr>
            </w:pPr>
            <w:r w:rsidRPr="00E975DF">
              <w:rPr>
                <w:lang w:val="en-GB"/>
              </w:rPr>
              <w:t>6</w:t>
            </w:r>
          </w:p>
        </w:tc>
        <w:tc>
          <w:tcPr>
            <w:tcW w:w="1115" w:type="dxa"/>
            <w:tcBorders>
              <w:top w:val="single" w:sz="2" w:space="0" w:color="auto"/>
              <w:left w:val="single" w:sz="2" w:space="0" w:color="auto"/>
              <w:bottom w:val="single" w:sz="2" w:space="0" w:color="auto"/>
              <w:right w:val="single" w:sz="2" w:space="0" w:color="auto"/>
            </w:tcBorders>
          </w:tcPr>
          <w:p w14:paraId="00E8A7BE" w14:textId="77777777" w:rsidR="00EE3B69" w:rsidRPr="00E975DF" w:rsidRDefault="00EE3B69" w:rsidP="00DC4EC8">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877C8F6"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6657444" w14:textId="77777777" w:rsidR="00EE3B69" w:rsidRPr="00E975DF" w:rsidRDefault="00EE3B69" w:rsidP="00DC4EC8">
            <w:pPr>
              <w:pStyle w:val="NormalLeft"/>
              <w:rPr>
                <w:lang w:val="en-GB"/>
              </w:rPr>
            </w:pPr>
          </w:p>
        </w:tc>
      </w:tr>
      <w:tr w:rsidR="00EE3B69" w:rsidRPr="00E975DF" w14:paraId="6547199B"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714655D8"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32583BC7"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DFA01F4" w14:textId="77777777" w:rsidR="00EE3B69" w:rsidRPr="00E975DF" w:rsidRDefault="00EE3B69" w:rsidP="00DC4EC8">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B29E479" w14:textId="77777777" w:rsidR="00EE3B69" w:rsidRPr="00E975DF" w:rsidRDefault="00EE3B69" w:rsidP="00DC4EC8">
            <w:pPr>
              <w:pStyle w:val="NormalLeft"/>
              <w:rPr>
                <w:lang w:val="en-GB"/>
              </w:rPr>
            </w:pPr>
            <w:r w:rsidRPr="00E975DF">
              <w:rPr>
                <w:lang w:val="en-GB"/>
              </w:rPr>
              <w:t>Swaptions</w:t>
            </w:r>
          </w:p>
        </w:tc>
        <w:tc>
          <w:tcPr>
            <w:tcW w:w="1207" w:type="dxa"/>
            <w:tcBorders>
              <w:top w:val="single" w:sz="2" w:space="0" w:color="auto"/>
              <w:left w:val="single" w:sz="2" w:space="0" w:color="auto"/>
              <w:bottom w:val="single" w:sz="2" w:space="0" w:color="auto"/>
              <w:right w:val="single" w:sz="2" w:space="0" w:color="auto"/>
            </w:tcBorders>
          </w:tcPr>
          <w:p w14:paraId="112EF976" w14:textId="77777777" w:rsidR="00EE3B69" w:rsidRPr="00E975DF" w:rsidRDefault="00EE3B69" w:rsidP="00DC4EC8">
            <w:pPr>
              <w:pStyle w:val="NormalLeft"/>
              <w:rPr>
                <w:lang w:val="en-GB"/>
              </w:rPr>
            </w:pPr>
            <w:r w:rsidRPr="00E975DF">
              <w:rPr>
                <w:lang w:val="en-GB"/>
              </w:rPr>
              <w:t>Swaptions</w:t>
            </w:r>
          </w:p>
        </w:tc>
        <w:tc>
          <w:tcPr>
            <w:tcW w:w="1115" w:type="dxa"/>
            <w:tcBorders>
              <w:top w:val="single" w:sz="2" w:space="0" w:color="auto"/>
              <w:left w:val="single" w:sz="2" w:space="0" w:color="auto"/>
              <w:bottom w:val="single" w:sz="2" w:space="0" w:color="auto"/>
              <w:right w:val="single" w:sz="2" w:space="0" w:color="auto"/>
            </w:tcBorders>
          </w:tcPr>
          <w:p w14:paraId="5224CEF3" w14:textId="77777777" w:rsidR="00EE3B69" w:rsidRPr="00E975DF" w:rsidRDefault="00EE3B69" w:rsidP="00DC4EC8">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69242B1F" w14:textId="77777777" w:rsidR="00EE3B69" w:rsidRPr="00E975DF" w:rsidRDefault="00EE3B69" w:rsidP="00DC4EC8">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B974537" w14:textId="77777777" w:rsidR="00EE3B69" w:rsidRPr="00E975DF" w:rsidRDefault="00EE3B69" w:rsidP="00DC4EC8">
            <w:pPr>
              <w:pStyle w:val="NormalLeft"/>
              <w:rPr>
                <w:lang w:val="en-GB"/>
              </w:rPr>
            </w:pPr>
          </w:p>
        </w:tc>
      </w:tr>
      <w:tr w:rsidR="00EE3B69" w:rsidRPr="00E975DF" w14:paraId="7F9F0678"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73AE4C36"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00AEABF5"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8077EB1" w14:textId="77777777" w:rsidR="00EE3B69" w:rsidRPr="00E975DF" w:rsidRDefault="00EE3B69" w:rsidP="00DC4EC8">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629417FA" w14:textId="77777777" w:rsidR="00EE3B69" w:rsidRPr="00E975DF" w:rsidRDefault="00EE3B69" w:rsidP="00DC4EC8">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6668C8A8" w14:textId="77777777" w:rsidR="00EE3B69" w:rsidRPr="00E975DF" w:rsidRDefault="00EE3B69" w:rsidP="00DC4EC8">
            <w:pPr>
              <w:pStyle w:val="NormalLeft"/>
              <w:rPr>
                <w:lang w:val="en-GB"/>
              </w:rPr>
            </w:pPr>
            <w:r w:rsidRPr="00E975DF">
              <w:rPr>
                <w:lang w:val="en-GB"/>
              </w:rPr>
              <w:t>7</w:t>
            </w:r>
          </w:p>
        </w:tc>
        <w:tc>
          <w:tcPr>
            <w:tcW w:w="1115" w:type="dxa"/>
            <w:tcBorders>
              <w:top w:val="single" w:sz="2" w:space="0" w:color="auto"/>
              <w:left w:val="single" w:sz="2" w:space="0" w:color="auto"/>
              <w:bottom w:val="single" w:sz="2" w:space="0" w:color="auto"/>
              <w:right w:val="single" w:sz="2" w:space="0" w:color="auto"/>
            </w:tcBorders>
          </w:tcPr>
          <w:p w14:paraId="5CE6B204" w14:textId="77777777" w:rsidR="00EE3B69" w:rsidRPr="00E975DF" w:rsidRDefault="00EE3B69" w:rsidP="00DC4EC8">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19482D41" w14:textId="77777777" w:rsidR="00EE3B69" w:rsidRPr="00E975DF" w:rsidRDefault="00EE3B69" w:rsidP="00DC4EC8">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00FCDC60" w14:textId="77777777" w:rsidR="00EE3B69" w:rsidRPr="00E975DF" w:rsidRDefault="00EE3B69" w:rsidP="00DC4EC8">
            <w:pPr>
              <w:pStyle w:val="NormalLeft"/>
              <w:rPr>
                <w:lang w:val="en-GB"/>
              </w:rPr>
            </w:pPr>
          </w:p>
        </w:tc>
      </w:tr>
      <w:tr w:rsidR="00EE3B69" w:rsidRPr="00E975DF" w14:paraId="7CDD6337"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12C82142"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2B0A324"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6D6F5E76" w14:textId="77777777" w:rsidR="00EE3B69" w:rsidRPr="00E975DF" w:rsidRDefault="00EE3B69" w:rsidP="00DC4EC8">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6487D285" w14:textId="77777777" w:rsidR="00EE3B69" w:rsidRPr="00E975DF" w:rsidRDefault="00EE3B69" w:rsidP="00DC4EC8">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49A429AF" w14:textId="77777777" w:rsidR="00EE3B69" w:rsidRPr="00E975DF" w:rsidRDefault="00EE3B69" w:rsidP="00DC4EC8">
            <w:pPr>
              <w:pStyle w:val="NormalLeft"/>
              <w:rPr>
                <w:lang w:val="en-GB"/>
              </w:rPr>
            </w:pPr>
            <w:r w:rsidRPr="00E975DF">
              <w:rPr>
                <w:lang w:val="en-GB"/>
              </w:rPr>
              <w:t>Catastrophe and Weather risk</w:t>
            </w:r>
          </w:p>
        </w:tc>
        <w:tc>
          <w:tcPr>
            <w:tcW w:w="1115" w:type="dxa"/>
            <w:tcBorders>
              <w:top w:val="single" w:sz="2" w:space="0" w:color="auto"/>
              <w:left w:val="single" w:sz="2" w:space="0" w:color="auto"/>
              <w:bottom w:val="single" w:sz="2" w:space="0" w:color="auto"/>
              <w:right w:val="single" w:sz="2" w:space="0" w:color="auto"/>
            </w:tcBorders>
          </w:tcPr>
          <w:p w14:paraId="39DFF198" w14:textId="77777777" w:rsidR="00EE3B69" w:rsidRPr="00E975DF" w:rsidRDefault="00EE3B69" w:rsidP="00DC4EC8">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5F4437F2" w14:textId="77777777" w:rsidR="00EE3B69" w:rsidRPr="00E975DF" w:rsidRDefault="00EE3B69" w:rsidP="00DC4EC8">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5723360D" w14:textId="77777777" w:rsidR="00EE3B69" w:rsidRPr="00E975DF" w:rsidRDefault="00EE3B69" w:rsidP="00DC4EC8">
            <w:pPr>
              <w:pStyle w:val="NormalLeft"/>
              <w:rPr>
                <w:lang w:val="en-GB"/>
              </w:rPr>
            </w:pPr>
          </w:p>
        </w:tc>
      </w:tr>
      <w:tr w:rsidR="00EE3B69" w:rsidRPr="00E975DF" w14:paraId="04591C37"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543434A8"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1D4FEA6"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33A1C8B" w14:textId="77777777" w:rsidR="00EE3B69" w:rsidRPr="00E975DF" w:rsidRDefault="00EE3B69" w:rsidP="00DC4EC8">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3765CC40" w14:textId="77777777" w:rsidR="00EE3B69" w:rsidRPr="00E975DF" w:rsidRDefault="00EE3B69" w:rsidP="00DC4EC8">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57597F3A" w14:textId="77777777" w:rsidR="00EE3B69" w:rsidRPr="00E975DF" w:rsidRDefault="00EE3B69" w:rsidP="00DC4EC8">
            <w:pPr>
              <w:pStyle w:val="NormalLeft"/>
              <w:rPr>
                <w:lang w:val="en-GB"/>
              </w:rPr>
            </w:pPr>
            <w:r w:rsidRPr="00E975DF">
              <w:rPr>
                <w:lang w:val="en-GB"/>
              </w:rPr>
              <w:t>8</w:t>
            </w:r>
          </w:p>
        </w:tc>
        <w:tc>
          <w:tcPr>
            <w:tcW w:w="1115" w:type="dxa"/>
            <w:tcBorders>
              <w:top w:val="single" w:sz="2" w:space="0" w:color="auto"/>
              <w:left w:val="single" w:sz="2" w:space="0" w:color="auto"/>
              <w:bottom w:val="single" w:sz="2" w:space="0" w:color="auto"/>
              <w:right w:val="single" w:sz="2" w:space="0" w:color="auto"/>
            </w:tcBorders>
          </w:tcPr>
          <w:p w14:paraId="1F72B4F4" w14:textId="77777777" w:rsidR="00EE3B69" w:rsidRPr="00E975DF" w:rsidRDefault="00EE3B69" w:rsidP="00DC4EC8">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0E94C92A" w14:textId="77777777" w:rsidR="00EE3B69" w:rsidRPr="00E975DF" w:rsidRDefault="00EE3B69" w:rsidP="00DC4EC8">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7CF5FF89" w14:textId="77777777" w:rsidR="00EE3B69" w:rsidRPr="00E975DF" w:rsidRDefault="00EE3B69" w:rsidP="00DC4EC8">
            <w:pPr>
              <w:pStyle w:val="NormalLeft"/>
              <w:rPr>
                <w:lang w:val="en-GB"/>
              </w:rPr>
            </w:pPr>
          </w:p>
        </w:tc>
      </w:tr>
      <w:tr w:rsidR="00EE3B69" w:rsidRPr="00E975DF" w14:paraId="5C349A32"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699C1DC1"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52E62A9"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F8BB64C" w14:textId="77777777" w:rsidR="00EE3B69" w:rsidRPr="00E975DF" w:rsidRDefault="00EE3B69" w:rsidP="00DC4EC8">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2DDD77B3" w14:textId="77777777" w:rsidR="00EE3B69" w:rsidRPr="00E975DF" w:rsidRDefault="00EE3B69" w:rsidP="00DC4EC8">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2445CBB2" w14:textId="77777777" w:rsidR="00EE3B69" w:rsidRPr="00E975DF" w:rsidRDefault="00EE3B69" w:rsidP="00DC4EC8">
            <w:pPr>
              <w:pStyle w:val="NormalLeft"/>
              <w:rPr>
                <w:lang w:val="en-GB"/>
              </w:rPr>
            </w:pPr>
            <w:r w:rsidRPr="00E975DF">
              <w:rPr>
                <w:lang w:val="en-GB"/>
              </w:rPr>
              <w:t>Mortality risk</w:t>
            </w:r>
          </w:p>
        </w:tc>
        <w:tc>
          <w:tcPr>
            <w:tcW w:w="1115" w:type="dxa"/>
            <w:tcBorders>
              <w:top w:val="single" w:sz="2" w:space="0" w:color="auto"/>
              <w:left w:val="single" w:sz="2" w:space="0" w:color="auto"/>
              <w:bottom w:val="single" w:sz="2" w:space="0" w:color="auto"/>
              <w:right w:val="single" w:sz="2" w:space="0" w:color="auto"/>
            </w:tcBorders>
          </w:tcPr>
          <w:p w14:paraId="24A431F3" w14:textId="77777777" w:rsidR="00EE3B69" w:rsidRPr="00E975DF" w:rsidRDefault="00EE3B69" w:rsidP="00DC4EC8">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4A1CF94A" w14:textId="77777777" w:rsidR="00EE3B69" w:rsidRPr="00E975DF" w:rsidRDefault="00EE3B69" w:rsidP="00DC4EC8">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549466B2" w14:textId="77777777" w:rsidR="00EE3B69" w:rsidRPr="00E975DF" w:rsidRDefault="00EE3B69" w:rsidP="00DC4EC8">
            <w:pPr>
              <w:pStyle w:val="NormalLeft"/>
              <w:rPr>
                <w:lang w:val="en-GB"/>
              </w:rPr>
            </w:pPr>
          </w:p>
        </w:tc>
      </w:tr>
      <w:tr w:rsidR="00EE3B69" w:rsidRPr="00E975DF" w14:paraId="131BC434"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690C60B4"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AE6D2DA"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2433B988" w14:textId="77777777" w:rsidR="00EE3B69" w:rsidRPr="00E975DF" w:rsidRDefault="00EE3B69" w:rsidP="00DC4EC8">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6F61630E" w14:textId="77777777" w:rsidR="00EE3B69" w:rsidRPr="00E975DF" w:rsidRDefault="00EE3B69" w:rsidP="00DC4EC8">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06220953" w14:textId="77777777" w:rsidR="00EE3B69" w:rsidRPr="00E975DF" w:rsidRDefault="00EE3B69" w:rsidP="00DC4EC8">
            <w:pPr>
              <w:pStyle w:val="NormalLeft"/>
              <w:rPr>
                <w:lang w:val="en-GB"/>
              </w:rPr>
            </w:pPr>
            <w:r w:rsidRPr="00E975DF">
              <w:rPr>
                <w:lang w:val="en-GB"/>
              </w:rPr>
              <w:t>9</w:t>
            </w:r>
          </w:p>
        </w:tc>
        <w:tc>
          <w:tcPr>
            <w:tcW w:w="1115" w:type="dxa"/>
            <w:tcBorders>
              <w:top w:val="single" w:sz="2" w:space="0" w:color="auto"/>
              <w:left w:val="single" w:sz="2" w:space="0" w:color="auto"/>
              <w:bottom w:val="single" w:sz="2" w:space="0" w:color="auto"/>
              <w:right w:val="single" w:sz="2" w:space="0" w:color="auto"/>
            </w:tcBorders>
          </w:tcPr>
          <w:p w14:paraId="62CC64BB" w14:textId="77777777" w:rsidR="00EE3B69" w:rsidRPr="00E975DF" w:rsidRDefault="00EE3B69" w:rsidP="00DC4EC8">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564140E2" w14:textId="77777777" w:rsidR="00EE3B69" w:rsidRPr="00E975DF" w:rsidRDefault="00EE3B69" w:rsidP="00DC4EC8">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20630DF9" w14:textId="77777777" w:rsidR="00EE3B69" w:rsidRPr="00E975DF" w:rsidRDefault="00EE3B69" w:rsidP="00DC4EC8">
            <w:pPr>
              <w:pStyle w:val="NormalLeft"/>
              <w:rPr>
                <w:lang w:val="en-GB"/>
              </w:rPr>
            </w:pPr>
            <w:r w:rsidRPr="00E975DF">
              <w:rPr>
                <w:lang w:val="en-GB"/>
              </w:rPr>
              <w:t>9</w:t>
            </w:r>
          </w:p>
        </w:tc>
      </w:tr>
      <w:tr w:rsidR="00EE3B69" w:rsidRPr="00E975DF" w14:paraId="7631CB45" w14:textId="77777777" w:rsidTr="00DC4EC8">
        <w:tc>
          <w:tcPr>
            <w:tcW w:w="1207" w:type="dxa"/>
            <w:vMerge/>
            <w:tcBorders>
              <w:top w:val="single" w:sz="2" w:space="0" w:color="auto"/>
              <w:left w:val="single" w:sz="2" w:space="0" w:color="auto"/>
              <w:bottom w:val="single" w:sz="2" w:space="0" w:color="auto"/>
              <w:right w:val="single" w:sz="2" w:space="0" w:color="auto"/>
            </w:tcBorders>
          </w:tcPr>
          <w:p w14:paraId="2B42C1F4" w14:textId="77777777" w:rsidR="00EE3B69" w:rsidRPr="00E975DF" w:rsidRDefault="00EE3B69" w:rsidP="00DC4EC8">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3B1776EC" w14:textId="77777777" w:rsidR="00EE3B69" w:rsidRPr="00E975DF" w:rsidRDefault="00EE3B69" w:rsidP="00DC4EC8">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E3A07F1" w14:textId="77777777" w:rsidR="00EE3B69" w:rsidRPr="00E975DF" w:rsidRDefault="00EE3B69" w:rsidP="00DC4EC8">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634F519C" w14:textId="77777777" w:rsidR="00EE3B69" w:rsidRPr="00E975DF" w:rsidRDefault="00EE3B69" w:rsidP="00DC4EC8">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74FABC30" w14:textId="77777777" w:rsidR="00EE3B69" w:rsidRPr="00E975DF" w:rsidRDefault="00EE3B69" w:rsidP="00DC4EC8">
            <w:pPr>
              <w:pStyle w:val="NormalLeft"/>
              <w:rPr>
                <w:lang w:val="en-GB"/>
              </w:rPr>
            </w:pPr>
            <w:r w:rsidRPr="00E975DF">
              <w:rPr>
                <w:lang w:val="en-GB"/>
              </w:rPr>
              <w:t>Other</w:t>
            </w:r>
          </w:p>
        </w:tc>
        <w:tc>
          <w:tcPr>
            <w:tcW w:w="1115" w:type="dxa"/>
            <w:tcBorders>
              <w:top w:val="single" w:sz="2" w:space="0" w:color="auto"/>
              <w:left w:val="single" w:sz="2" w:space="0" w:color="auto"/>
              <w:bottom w:val="single" w:sz="2" w:space="0" w:color="auto"/>
              <w:right w:val="single" w:sz="2" w:space="0" w:color="auto"/>
            </w:tcBorders>
          </w:tcPr>
          <w:p w14:paraId="52127A91" w14:textId="77777777" w:rsidR="00EE3B69" w:rsidRPr="00E975DF" w:rsidRDefault="00EE3B69" w:rsidP="00DC4EC8">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29F4F3B4" w14:textId="77777777" w:rsidR="00EE3B69" w:rsidRPr="00E975DF" w:rsidRDefault="00EE3B69" w:rsidP="00DC4EC8">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353610DD" w14:textId="77777777" w:rsidR="00EE3B69" w:rsidRPr="00E975DF" w:rsidRDefault="00EE3B69" w:rsidP="00DC4EC8">
            <w:pPr>
              <w:pStyle w:val="NormalLeft"/>
              <w:rPr>
                <w:lang w:val="en-GB"/>
              </w:rPr>
            </w:pPr>
            <w:r w:rsidRPr="00E975DF">
              <w:rPr>
                <w:lang w:val="en-GB"/>
              </w:rPr>
              <w:t>Other</w:t>
            </w:r>
          </w:p>
        </w:tc>
      </w:tr>
    </w:tbl>
    <w:p w14:paraId="6F4FFFDD" w14:textId="77777777" w:rsidR="00EE3B69" w:rsidRPr="00E975DF" w:rsidRDefault="00EE3B69" w:rsidP="00EE3B69">
      <w:pPr>
        <w:rPr>
          <w:lang w:val="en-GB"/>
        </w:rPr>
      </w:pPr>
    </w:p>
    <w:p w14:paraId="1717B4B2" w14:textId="77777777" w:rsidR="00EE3B69" w:rsidRPr="00E975DF" w:rsidRDefault="00EE3B69" w:rsidP="00EE3B69">
      <w:pPr>
        <w:adjustRightInd w:val="0"/>
        <w:spacing w:before="0" w:after="0"/>
        <w:jc w:val="left"/>
        <w:rPr>
          <w:lang w:val="en-GB"/>
        </w:rPr>
        <w:sectPr w:rsidR="00EE3B69" w:rsidRPr="00E975DF" w:rsidSect="00BB0BE4">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1418" w:header="709" w:footer="709" w:gutter="0"/>
          <w:cols w:space="709"/>
        </w:sectPr>
      </w:pPr>
    </w:p>
    <w:p w14:paraId="037BBCCD" w14:textId="77777777" w:rsidR="00EE3B69" w:rsidRPr="00E975DF" w:rsidRDefault="00EE3B69" w:rsidP="00EE3B69">
      <w:pPr>
        <w:pStyle w:val="Annexetitreacte"/>
        <w:rPr>
          <w:lang w:val="en-GB"/>
        </w:rPr>
      </w:pPr>
      <w:r w:rsidRPr="00E975DF">
        <w:rPr>
          <w:lang w:val="en-GB"/>
        </w:rPr>
        <w:lastRenderedPageBreak/>
        <w:t>ANNEX VI</w:t>
      </w:r>
    </w:p>
    <w:tbl>
      <w:tblPr>
        <w:tblW w:w="0" w:type="auto"/>
        <w:tblLayout w:type="fixed"/>
        <w:tblLook w:val="0000" w:firstRow="0" w:lastRow="0" w:firstColumn="0" w:lastColumn="0" w:noHBand="0" w:noVBand="0"/>
      </w:tblPr>
      <w:tblGrid>
        <w:gridCol w:w="1300"/>
        <w:gridCol w:w="1857"/>
        <w:gridCol w:w="6129"/>
      </w:tblGrid>
      <w:tr w:rsidR="00EE3B69" w:rsidRPr="007C41FD" w14:paraId="45B797DB" w14:textId="77777777" w:rsidTr="00DC4EC8">
        <w:tc>
          <w:tcPr>
            <w:tcW w:w="9286" w:type="dxa"/>
            <w:gridSpan w:val="3"/>
            <w:tcBorders>
              <w:top w:val="single" w:sz="2" w:space="0" w:color="auto"/>
              <w:left w:val="single" w:sz="2" w:space="0" w:color="auto"/>
              <w:bottom w:val="single" w:sz="2" w:space="0" w:color="auto"/>
              <w:right w:val="single" w:sz="2" w:space="0" w:color="auto"/>
            </w:tcBorders>
          </w:tcPr>
          <w:p w14:paraId="3D06B76D" w14:textId="77777777" w:rsidR="00EE3B69" w:rsidRPr="00E975DF" w:rsidRDefault="00EE3B69" w:rsidP="00DC4EC8">
            <w:pPr>
              <w:pStyle w:val="NormalCentered"/>
              <w:rPr>
                <w:lang w:val="en-GB"/>
              </w:rPr>
            </w:pPr>
            <w:r w:rsidRPr="00E975DF">
              <w:rPr>
                <w:i/>
                <w:iCs/>
                <w:lang w:val="en-GB"/>
              </w:rPr>
              <w:t>Definitions of the CIC Table</w:t>
            </w:r>
          </w:p>
        </w:tc>
      </w:tr>
      <w:tr w:rsidR="00EE3B69" w:rsidRPr="00E975DF" w14:paraId="384D5D81" w14:textId="77777777" w:rsidTr="00DC4EC8">
        <w:tc>
          <w:tcPr>
            <w:tcW w:w="3157" w:type="dxa"/>
            <w:gridSpan w:val="2"/>
            <w:tcBorders>
              <w:top w:val="single" w:sz="2" w:space="0" w:color="auto"/>
              <w:left w:val="single" w:sz="2" w:space="0" w:color="auto"/>
              <w:bottom w:val="single" w:sz="2" w:space="0" w:color="auto"/>
              <w:right w:val="single" w:sz="2" w:space="0" w:color="auto"/>
            </w:tcBorders>
          </w:tcPr>
          <w:p w14:paraId="2F497C6F" w14:textId="77777777" w:rsidR="00EE3B69" w:rsidRPr="00E975DF" w:rsidRDefault="00EE3B69" w:rsidP="00DC4EC8">
            <w:pPr>
              <w:pStyle w:val="NormalCentered"/>
              <w:rPr>
                <w:lang w:val="en-GB"/>
              </w:rPr>
            </w:pPr>
            <w:r w:rsidRPr="00E975DF">
              <w:rPr>
                <w:lang w:val="en-GB"/>
              </w:rPr>
              <w:t>First 2 positions — Assets listed in</w:t>
            </w:r>
          </w:p>
        </w:tc>
        <w:tc>
          <w:tcPr>
            <w:tcW w:w="6129" w:type="dxa"/>
            <w:tcBorders>
              <w:top w:val="single" w:sz="2" w:space="0" w:color="auto"/>
              <w:left w:val="single" w:sz="2" w:space="0" w:color="auto"/>
              <w:bottom w:val="single" w:sz="2" w:space="0" w:color="auto"/>
              <w:right w:val="single" w:sz="2" w:space="0" w:color="auto"/>
            </w:tcBorders>
          </w:tcPr>
          <w:p w14:paraId="313779EE" w14:textId="77777777" w:rsidR="00EE3B69" w:rsidRPr="00E975DF" w:rsidRDefault="00EE3B69" w:rsidP="00DC4EC8">
            <w:pPr>
              <w:pStyle w:val="NormalCentered"/>
              <w:rPr>
                <w:lang w:val="en-GB"/>
              </w:rPr>
            </w:pPr>
            <w:r w:rsidRPr="00E975DF">
              <w:rPr>
                <w:lang w:val="en-GB"/>
              </w:rPr>
              <w:t>Definition</w:t>
            </w:r>
          </w:p>
        </w:tc>
      </w:tr>
      <w:tr w:rsidR="00EE3B69" w:rsidRPr="00E975DF" w14:paraId="455386E1" w14:textId="77777777" w:rsidTr="00DC4EC8">
        <w:tc>
          <w:tcPr>
            <w:tcW w:w="3157" w:type="dxa"/>
            <w:gridSpan w:val="2"/>
            <w:tcBorders>
              <w:top w:val="single" w:sz="2" w:space="0" w:color="auto"/>
              <w:left w:val="single" w:sz="2" w:space="0" w:color="auto"/>
              <w:bottom w:val="single" w:sz="2" w:space="0" w:color="auto"/>
              <w:right w:val="single" w:sz="2" w:space="0" w:color="auto"/>
            </w:tcBorders>
          </w:tcPr>
          <w:p w14:paraId="0B08E0A1" w14:textId="77777777" w:rsidR="00EE3B69" w:rsidRPr="00E975DF" w:rsidRDefault="00EE3B69" w:rsidP="00DC4EC8">
            <w:pPr>
              <w:pStyle w:val="NormalCentered"/>
              <w:rPr>
                <w:lang w:val="en-GB"/>
              </w:rPr>
            </w:pPr>
            <w:r w:rsidRPr="00E975DF">
              <w:rPr>
                <w:i/>
                <w:iCs/>
                <w:lang w:val="en-GB"/>
              </w:rPr>
              <w:t>Third and fourth position — Category</w:t>
            </w:r>
          </w:p>
        </w:tc>
        <w:tc>
          <w:tcPr>
            <w:tcW w:w="6129" w:type="dxa"/>
            <w:tcBorders>
              <w:top w:val="single" w:sz="2" w:space="0" w:color="auto"/>
              <w:left w:val="single" w:sz="2" w:space="0" w:color="auto"/>
              <w:bottom w:val="single" w:sz="2" w:space="0" w:color="auto"/>
              <w:right w:val="single" w:sz="2" w:space="0" w:color="auto"/>
            </w:tcBorders>
          </w:tcPr>
          <w:p w14:paraId="6E9E2DE4" w14:textId="77777777" w:rsidR="00EE3B69" w:rsidRPr="00E975DF" w:rsidRDefault="00EE3B69" w:rsidP="00DC4EC8">
            <w:pPr>
              <w:pStyle w:val="NormalCentered"/>
              <w:rPr>
                <w:lang w:val="en-GB"/>
              </w:rPr>
            </w:pPr>
            <w:r w:rsidRPr="00E975DF">
              <w:rPr>
                <w:i/>
                <w:iCs/>
                <w:lang w:val="en-GB"/>
              </w:rPr>
              <w:t>Definition</w:t>
            </w:r>
          </w:p>
        </w:tc>
      </w:tr>
      <w:tr w:rsidR="00EE3B69" w:rsidRPr="007C41FD" w14:paraId="17CE9988" w14:textId="77777777" w:rsidTr="00DC4EC8">
        <w:tc>
          <w:tcPr>
            <w:tcW w:w="1300" w:type="dxa"/>
            <w:tcBorders>
              <w:top w:val="single" w:sz="2" w:space="0" w:color="auto"/>
              <w:left w:val="single" w:sz="2" w:space="0" w:color="auto"/>
              <w:bottom w:val="single" w:sz="2" w:space="0" w:color="auto"/>
              <w:right w:val="single" w:sz="2" w:space="0" w:color="auto"/>
            </w:tcBorders>
          </w:tcPr>
          <w:p w14:paraId="306A33BD" w14:textId="77777777" w:rsidR="00EE3B69" w:rsidRPr="00E975DF" w:rsidRDefault="00EE3B69" w:rsidP="00DC4EC8">
            <w:pPr>
              <w:pStyle w:val="NormalLeft"/>
              <w:rPr>
                <w:lang w:val="en-GB"/>
              </w:rPr>
            </w:pPr>
            <w:r w:rsidRPr="00E975DF">
              <w:rPr>
                <w:lang w:val="en-GB"/>
              </w:rPr>
              <w:t>Country </w:t>
            </w:r>
          </w:p>
        </w:tc>
        <w:tc>
          <w:tcPr>
            <w:tcW w:w="1857" w:type="dxa"/>
            <w:tcBorders>
              <w:top w:val="single" w:sz="2" w:space="0" w:color="auto"/>
              <w:left w:val="single" w:sz="2" w:space="0" w:color="auto"/>
              <w:bottom w:val="single" w:sz="2" w:space="0" w:color="auto"/>
              <w:right w:val="single" w:sz="2" w:space="0" w:color="auto"/>
            </w:tcBorders>
          </w:tcPr>
          <w:p w14:paraId="754FB6DE" w14:textId="77777777" w:rsidR="00EE3B69" w:rsidRPr="00E975DF" w:rsidRDefault="00EE3B69" w:rsidP="00DC4EC8">
            <w:pPr>
              <w:pStyle w:val="NormalLeft"/>
              <w:rPr>
                <w:lang w:val="en-GB"/>
              </w:rPr>
            </w:pPr>
            <w:r w:rsidRPr="00E975DF">
              <w:rPr>
                <w:lang w:val="en-GB"/>
              </w:rPr>
              <w:t xml:space="preserve">ISO 3166-1-alpha-2 country code  </w:t>
            </w:r>
          </w:p>
        </w:tc>
        <w:tc>
          <w:tcPr>
            <w:tcW w:w="6129" w:type="dxa"/>
            <w:tcBorders>
              <w:top w:val="single" w:sz="2" w:space="0" w:color="auto"/>
              <w:left w:val="single" w:sz="2" w:space="0" w:color="auto"/>
              <w:bottom w:val="single" w:sz="2" w:space="0" w:color="auto"/>
              <w:right w:val="single" w:sz="2" w:space="0" w:color="auto"/>
            </w:tcBorders>
          </w:tcPr>
          <w:p w14:paraId="0E27615B" w14:textId="77777777" w:rsidR="00EE3B69" w:rsidRPr="00E975DF" w:rsidRDefault="00EE3B69" w:rsidP="00DC4EC8">
            <w:pPr>
              <w:pStyle w:val="NormalLeft"/>
              <w:rPr>
                <w:lang w:val="en-GB"/>
              </w:rPr>
            </w:pPr>
            <w:r w:rsidRPr="00E975DF">
              <w:rPr>
                <w:lang w:val="en-GB"/>
              </w:rPr>
              <w:t xml:space="preserve">Identify the ISO 3166-1-alpha-2 country code where the asset is listed in. An asset is considered as being listed if it is negotiated on a regulated market or on a multilateral trading facility, as defined by Directive 2014/65/EU. If the asset is listed in more than one country or the undertaking uses for valuation purposes a price provider which is one of the regulated markets or multilateral trading facility where the asset is listed in, the country shall be the one of that regulated market or multilateral trading facility used as the reference for valuation purposes.  </w:t>
            </w:r>
          </w:p>
        </w:tc>
      </w:tr>
      <w:tr w:rsidR="00EE3B69" w:rsidRPr="007C41FD" w14:paraId="4D3D0DEF" w14:textId="77777777" w:rsidTr="00DC4EC8">
        <w:tc>
          <w:tcPr>
            <w:tcW w:w="1300" w:type="dxa"/>
            <w:tcBorders>
              <w:top w:val="single" w:sz="2" w:space="0" w:color="auto"/>
              <w:left w:val="single" w:sz="2" w:space="0" w:color="auto"/>
              <w:bottom w:val="single" w:sz="2" w:space="0" w:color="auto"/>
              <w:right w:val="single" w:sz="2" w:space="0" w:color="auto"/>
            </w:tcBorders>
          </w:tcPr>
          <w:p w14:paraId="6BE4B618" w14:textId="77777777" w:rsidR="00EE3B69" w:rsidRPr="00E975DF" w:rsidRDefault="00EE3B69" w:rsidP="00DC4EC8">
            <w:pPr>
              <w:pStyle w:val="NormalLeft"/>
              <w:rPr>
                <w:lang w:val="en-GB"/>
              </w:rPr>
            </w:pPr>
            <w:r w:rsidRPr="00E975DF">
              <w:rPr>
                <w:lang w:val="en-GB"/>
              </w:rPr>
              <w:t>XV </w:t>
            </w:r>
          </w:p>
        </w:tc>
        <w:tc>
          <w:tcPr>
            <w:tcW w:w="1857" w:type="dxa"/>
            <w:tcBorders>
              <w:top w:val="single" w:sz="2" w:space="0" w:color="auto"/>
              <w:left w:val="single" w:sz="2" w:space="0" w:color="auto"/>
              <w:bottom w:val="single" w:sz="2" w:space="0" w:color="auto"/>
              <w:right w:val="single" w:sz="2" w:space="0" w:color="auto"/>
            </w:tcBorders>
          </w:tcPr>
          <w:p w14:paraId="402A9FB2" w14:textId="77777777" w:rsidR="00EE3B69" w:rsidRPr="00E975DF" w:rsidRDefault="00EE3B69" w:rsidP="00DC4EC8">
            <w:pPr>
              <w:pStyle w:val="NormalLeft"/>
              <w:rPr>
                <w:lang w:val="en-GB"/>
              </w:rPr>
            </w:pPr>
            <w:r w:rsidRPr="00E975DF">
              <w:rPr>
                <w:lang w:val="en-GB"/>
              </w:rPr>
              <w:t xml:space="preserve">Assets listed in one or more than one country  </w:t>
            </w:r>
          </w:p>
        </w:tc>
        <w:tc>
          <w:tcPr>
            <w:tcW w:w="6129" w:type="dxa"/>
            <w:tcBorders>
              <w:top w:val="single" w:sz="2" w:space="0" w:color="auto"/>
              <w:left w:val="single" w:sz="2" w:space="0" w:color="auto"/>
              <w:bottom w:val="single" w:sz="2" w:space="0" w:color="auto"/>
              <w:right w:val="single" w:sz="2" w:space="0" w:color="auto"/>
            </w:tcBorders>
          </w:tcPr>
          <w:p w14:paraId="3E3D3593" w14:textId="77777777" w:rsidR="00EE3B69" w:rsidRPr="00E975DF" w:rsidRDefault="00EE3B69" w:rsidP="00DC4EC8">
            <w:pPr>
              <w:pStyle w:val="NormalLeft"/>
              <w:rPr>
                <w:lang w:val="en-GB"/>
              </w:rPr>
            </w:pPr>
            <w:r w:rsidRPr="00E975DF">
              <w:rPr>
                <w:lang w:val="en-GB"/>
              </w:rPr>
              <w:t xml:space="preserve">Identify assets that are listed in one or more countries but when the undertaking uses for valuation purposes a price provider which is not one of the regulated markets or multilateral trading facility where the asset is listed in.  </w:t>
            </w:r>
          </w:p>
        </w:tc>
      </w:tr>
      <w:tr w:rsidR="00EE3B69" w:rsidRPr="007C41FD" w14:paraId="7A803850" w14:textId="77777777" w:rsidTr="00DC4EC8">
        <w:tc>
          <w:tcPr>
            <w:tcW w:w="1300" w:type="dxa"/>
            <w:tcBorders>
              <w:top w:val="single" w:sz="2" w:space="0" w:color="auto"/>
              <w:left w:val="single" w:sz="2" w:space="0" w:color="auto"/>
              <w:bottom w:val="single" w:sz="2" w:space="0" w:color="auto"/>
              <w:right w:val="single" w:sz="2" w:space="0" w:color="auto"/>
            </w:tcBorders>
          </w:tcPr>
          <w:p w14:paraId="3A4C793E" w14:textId="77777777" w:rsidR="00EE3B69" w:rsidRPr="00E975DF" w:rsidRDefault="00EE3B69" w:rsidP="00DC4EC8">
            <w:pPr>
              <w:pStyle w:val="NormalLeft"/>
              <w:rPr>
                <w:lang w:val="en-GB"/>
              </w:rPr>
            </w:pPr>
            <w:r w:rsidRPr="00E975DF">
              <w:rPr>
                <w:lang w:val="en-GB"/>
              </w:rPr>
              <w:t xml:space="preserve">XL  </w:t>
            </w:r>
          </w:p>
        </w:tc>
        <w:tc>
          <w:tcPr>
            <w:tcW w:w="1857" w:type="dxa"/>
            <w:tcBorders>
              <w:top w:val="single" w:sz="2" w:space="0" w:color="auto"/>
              <w:left w:val="single" w:sz="2" w:space="0" w:color="auto"/>
              <w:bottom w:val="single" w:sz="2" w:space="0" w:color="auto"/>
              <w:right w:val="single" w:sz="2" w:space="0" w:color="auto"/>
            </w:tcBorders>
          </w:tcPr>
          <w:p w14:paraId="22D41D30" w14:textId="77777777" w:rsidR="00EE3B69" w:rsidRPr="00E975DF" w:rsidRDefault="00EE3B69" w:rsidP="00DC4EC8">
            <w:pPr>
              <w:pStyle w:val="NormalLeft"/>
              <w:rPr>
                <w:lang w:val="en-GB"/>
              </w:rPr>
            </w:pPr>
            <w:r w:rsidRPr="00E975DF">
              <w:rPr>
                <w:lang w:val="en-GB"/>
              </w:rPr>
              <w:t xml:space="preserve">Assets that are not listed in a stock exchange  </w:t>
            </w:r>
          </w:p>
        </w:tc>
        <w:tc>
          <w:tcPr>
            <w:tcW w:w="6129" w:type="dxa"/>
            <w:tcBorders>
              <w:top w:val="single" w:sz="2" w:space="0" w:color="auto"/>
              <w:left w:val="single" w:sz="2" w:space="0" w:color="auto"/>
              <w:bottom w:val="single" w:sz="2" w:space="0" w:color="auto"/>
              <w:right w:val="single" w:sz="2" w:space="0" w:color="auto"/>
            </w:tcBorders>
          </w:tcPr>
          <w:p w14:paraId="3E706FDD" w14:textId="77777777" w:rsidR="00EE3B69" w:rsidRPr="00E975DF" w:rsidRDefault="00EE3B69" w:rsidP="00DC4EC8">
            <w:pPr>
              <w:pStyle w:val="NormalLeft"/>
              <w:rPr>
                <w:lang w:val="en-GB"/>
              </w:rPr>
            </w:pPr>
            <w:r w:rsidRPr="00E975DF">
              <w:rPr>
                <w:lang w:val="en-GB"/>
              </w:rPr>
              <w:t xml:space="preserve">Identify assets that are not negotiated on a regulated market or on a multilateral trading facility, as defined by Directive 2014/65/EU.  </w:t>
            </w:r>
          </w:p>
        </w:tc>
      </w:tr>
      <w:tr w:rsidR="00EE3B69" w:rsidRPr="007C41FD" w14:paraId="23DEC419" w14:textId="77777777" w:rsidTr="00DC4EC8">
        <w:tc>
          <w:tcPr>
            <w:tcW w:w="1300" w:type="dxa"/>
            <w:tcBorders>
              <w:top w:val="single" w:sz="2" w:space="0" w:color="auto"/>
              <w:left w:val="single" w:sz="2" w:space="0" w:color="auto"/>
              <w:bottom w:val="single" w:sz="2" w:space="0" w:color="auto"/>
              <w:right w:val="single" w:sz="2" w:space="0" w:color="auto"/>
            </w:tcBorders>
          </w:tcPr>
          <w:p w14:paraId="23FD5CC2" w14:textId="77777777" w:rsidR="00EE3B69" w:rsidRPr="00E975DF" w:rsidRDefault="00EE3B69" w:rsidP="00DC4EC8">
            <w:pPr>
              <w:pStyle w:val="NormalLeft"/>
              <w:rPr>
                <w:lang w:val="en-GB"/>
              </w:rPr>
            </w:pPr>
            <w:r w:rsidRPr="00E975DF">
              <w:rPr>
                <w:lang w:val="en-GB"/>
              </w:rPr>
              <w:t>XT </w:t>
            </w:r>
          </w:p>
        </w:tc>
        <w:tc>
          <w:tcPr>
            <w:tcW w:w="1857" w:type="dxa"/>
            <w:tcBorders>
              <w:top w:val="single" w:sz="2" w:space="0" w:color="auto"/>
              <w:left w:val="single" w:sz="2" w:space="0" w:color="auto"/>
              <w:bottom w:val="single" w:sz="2" w:space="0" w:color="auto"/>
              <w:right w:val="single" w:sz="2" w:space="0" w:color="auto"/>
            </w:tcBorders>
          </w:tcPr>
          <w:p w14:paraId="49DC5684" w14:textId="77777777" w:rsidR="00EE3B69" w:rsidRPr="00E975DF" w:rsidRDefault="00EE3B69" w:rsidP="00DC4EC8">
            <w:pPr>
              <w:pStyle w:val="NormalLeft"/>
              <w:rPr>
                <w:lang w:val="en-GB"/>
              </w:rPr>
            </w:pPr>
            <w:r w:rsidRPr="00E975DF">
              <w:rPr>
                <w:lang w:val="en-GB"/>
              </w:rPr>
              <w:t xml:space="preserve">Assets that are not exchange tradable  </w:t>
            </w:r>
          </w:p>
        </w:tc>
        <w:tc>
          <w:tcPr>
            <w:tcW w:w="6129" w:type="dxa"/>
            <w:tcBorders>
              <w:top w:val="single" w:sz="2" w:space="0" w:color="auto"/>
              <w:left w:val="single" w:sz="2" w:space="0" w:color="auto"/>
              <w:bottom w:val="single" w:sz="2" w:space="0" w:color="auto"/>
              <w:right w:val="single" w:sz="2" w:space="0" w:color="auto"/>
            </w:tcBorders>
          </w:tcPr>
          <w:p w14:paraId="24EFF034" w14:textId="77777777" w:rsidR="00EE3B69" w:rsidRPr="00E975DF" w:rsidRDefault="00EE3B69" w:rsidP="00DC4EC8">
            <w:pPr>
              <w:pStyle w:val="NormalLeft"/>
              <w:rPr>
                <w:lang w:val="en-GB"/>
              </w:rPr>
            </w:pPr>
            <w:r w:rsidRPr="00E975DF">
              <w:rPr>
                <w:lang w:val="en-GB"/>
              </w:rPr>
              <w:t xml:space="preserve">Identify assets that by their nature are not subject to negotiation on a regulated market or on a multilateral trading facility, as defined by Directive 2014/65/EU.  </w:t>
            </w:r>
          </w:p>
        </w:tc>
      </w:tr>
      <w:tr w:rsidR="00EE3B69" w:rsidRPr="007C41FD" w14:paraId="004C34E6" w14:textId="77777777" w:rsidTr="00DC4EC8">
        <w:tc>
          <w:tcPr>
            <w:tcW w:w="1300" w:type="dxa"/>
            <w:tcBorders>
              <w:top w:val="single" w:sz="2" w:space="0" w:color="auto"/>
              <w:left w:val="single" w:sz="2" w:space="0" w:color="auto"/>
              <w:bottom w:val="single" w:sz="2" w:space="0" w:color="auto"/>
              <w:right w:val="single" w:sz="2" w:space="0" w:color="auto"/>
            </w:tcBorders>
          </w:tcPr>
          <w:p w14:paraId="3415B851" w14:textId="77777777" w:rsidR="00EE3B69" w:rsidRPr="00E975DF" w:rsidRDefault="00EE3B69" w:rsidP="00DC4EC8">
            <w:pPr>
              <w:pStyle w:val="NormalLeft"/>
              <w:rPr>
                <w:lang w:val="en-GB"/>
              </w:rPr>
            </w:pPr>
            <w:r w:rsidRPr="00E975DF">
              <w:rPr>
                <w:i/>
                <w:iCs/>
                <w:lang w:val="en-GB"/>
              </w:rPr>
              <w:t>1</w:t>
            </w:r>
          </w:p>
        </w:tc>
        <w:tc>
          <w:tcPr>
            <w:tcW w:w="1857" w:type="dxa"/>
            <w:tcBorders>
              <w:top w:val="single" w:sz="2" w:space="0" w:color="auto"/>
              <w:left w:val="single" w:sz="2" w:space="0" w:color="auto"/>
              <w:bottom w:val="single" w:sz="2" w:space="0" w:color="auto"/>
              <w:right w:val="single" w:sz="2" w:space="0" w:color="auto"/>
            </w:tcBorders>
          </w:tcPr>
          <w:p w14:paraId="404CCEF9" w14:textId="77777777" w:rsidR="00EE3B69" w:rsidRPr="00E975DF" w:rsidRDefault="00EE3B69" w:rsidP="00DC4EC8">
            <w:pPr>
              <w:pStyle w:val="NormalLeft"/>
              <w:rPr>
                <w:lang w:val="en-GB"/>
              </w:rPr>
            </w:pPr>
            <w:r w:rsidRPr="00E975DF">
              <w:rPr>
                <w:i/>
                <w:iCs/>
                <w:lang w:val="en-GB"/>
              </w:rPr>
              <w:t>Government bonds</w:t>
            </w:r>
          </w:p>
        </w:tc>
        <w:tc>
          <w:tcPr>
            <w:tcW w:w="6129" w:type="dxa"/>
            <w:tcBorders>
              <w:top w:val="single" w:sz="2" w:space="0" w:color="auto"/>
              <w:left w:val="single" w:sz="2" w:space="0" w:color="auto"/>
              <w:bottom w:val="single" w:sz="2" w:space="0" w:color="auto"/>
              <w:right w:val="single" w:sz="2" w:space="0" w:color="auto"/>
            </w:tcBorders>
          </w:tcPr>
          <w:p w14:paraId="5DACEE3D" w14:textId="7B657AC7" w:rsidR="00EE3B69" w:rsidRPr="00E975DF" w:rsidRDefault="00EE3B69" w:rsidP="00DC4EC8">
            <w:pPr>
              <w:pStyle w:val="NormalLeft"/>
              <w:rPr>
                <w:lang w:val="en-GB"/>
              </w:rPr>
            </w:pPr>
            <w:r w:rsidRPr="00E975DF">
              <w:rPr>
                <w:i/>
                <w:iCs/>
                <w:lang w:val="en-GB"/>
              </w:rPr>
              <w:t>Bonds issued by public authorities, whether by central governments supra-national government institutions, regional governments</w:t>
            </w:r>
            <w:ins w:id="5" w:author="Author">
              <w:r w:rsidR="00C468AB">
                <w:rPr>
                  <w:i/>
                  <w:iCs/>
                  <w:lang w:val="en-GB"/>
                </w:rPr>
                <w:t>,</w:t>
              </w:r>
            </w:ins>
            <w:r w:rsidRPr="00E975DF">
              <w:rPr>
                <w:i/>
                <w:iCs/>
                <w:lang w:val="en-GB"/>
              </w:rPr>
              <w:t xml:space="preserve"> </w:t>
            </w:r>
            <w:del w:id="6" w:author="Author">
              <w:r w:rsidRPr="00E975DF" w:rsidDel="00C468AB">
                <w:rPr>
                  <w:i/>
                  <w:iCs/>
                  <w:lang w:val="en-GB"/>
                </w:rPr>
                <w:delText>or</w:delText>
              </w:r>
            </w:del>
            <w:r w:rsidRPr="00E975DF">
              <w:rPr>
                <w:i/>
                <w:iCs/>
                <w:lang w:val="en-GB"/>
              </w:rPr>
              <w:t xml:space="preserve"> local authorities </w:t>
            </w:r>
            <w:del w:id="7" w:author="Author">
              <w:r w:rsidRPr="00E975DF" w:rsidDel="00C468AB">
                <w:rPr>
                  <w:i/>
                  <w:iCs/>
                  <w:lang w:val="en-GB"/>
                </w:rPr>
                <w:delText xml:space="preserve">local authorities </w:delText>
              </w:r>
            </w:del>
            <w:ins w:id="8" w:author="Author">
              <w:r w:rsidR="00C468AB" w:rsidRPr="00C468AB">
                <w:rPr>
                  <w:i/>
                  <w:iCs/>
                  <w:lang w:val="en-GB"/>
                </w:rPr>
                <w:t xml:space="preserve">or central banks </w:t>
              </w:r>
            </w:ins>
            <w:r w:rsidRPr="00E975DF">
              <w:rPr>
                <w:i/>
                <w:iCs/>
                <w:lang w:val="en-GB"/>
              </w:rPr>
              <w:t>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Pr="009664E3">
              <w:rPr>
                <w:i/>
                <w:iCs/>
                <w:lang w:val="en-GB"/>
              </w:rPr>
              <w:t>, regional governments and local authorities listed in Article 1 of Implementing Regulation (EU) 2015/2011</w:t>
            </w:r>
            <w:r w:rsidRPr="00E975DF">
              <w:rPr>
                <w:i/>
                <w:iCs/>
                <w:lang w:val="en-GB"/>
              </w:rPr>
              <w:t xml:space="preserve">, where the guarantee meets the requirements set out in Article 215 of Delegated Regulation </w:t>
            </w:r>
            <w:r w:rsidR="00A260FB">
              <w:rPr>
                <w:i/>
                <w:iCs/>
                <w:lang w:val="en-GB"/>
              </w:rPr>
              <w:t xml:space="preserve">(EU) </w:t>
            </w:r>
            <w:r w:rsidRPr="00E975DF">
              <w:rPr>
                <w:i/>
                <w:iCs/>
                <w:lang w:val="en-GB"/>
              </w:rPr>
              <w:t>2015/35.</w:t>
            </w:r>
          </w:p>
          <w:p w14:paraId="4E3C7473" w14:textId="77777777" w:rsidR="00EE3B69" w:rsidRPr="00E975DF" w:rsidRDefault="00EE3B69" w:rsidP="00DC4EC8">
            <w:pPr>
              <w:pStyle w:val="NormalLeft"/>
              <w:rPr>
                <w:lang w:val="en-GB"/>
              </w:rPr>
            </w:pPr>
            <w:r w:rsidRPr="00E975DF">
              <w:rPr>
                <w:i/>
                <w:iCs/>
                <w:lang w:val="en-GB"/>
              </w:rPr>
              <w:t xml:space="preserve">Regarding bonds with a qualifying guarantee, the third and fourth position shall be attributed by reference to the entity </w:t>
            </w:r>
            <w:r w:rsidRPr="00E975DF">
              <w:rPr>
                <w:i/>
                <w:iCs/>
                <w:lang w:val="en-GB"/>
              </w:rPr>
              <w:lastRenderedPageBreak/>
              <w:t>providing the guarantee.</w:t>
            </w:r>
          </w:p>
        </w:tc>
      </w:tr>
      <w:tr w:rsidR="00EE3B69" w:rsidRPr="007C41FD" w14:paraId="3D1047AC" w14:textId="77777777" w:rsidTr="00DC4EC8">
        <w:tc>
          <w:tcPr>
            <w:tcW w:w="1300" w:type="dxa"/>
            <w:tcBorders>
              <w:top w:val="single" w:sz="2" w:space="0" w:color="auto"/>
              <w:left w:val="single" w:sz="2" w:space="0" w:color="auto"/>
              <w:bottom w:val="single" w:sz="2" w:space="0" w:color="auto"/>
              <w:right w:val="single" w:sz="2" w:space="0" w:color="auto"/>
            </w:tcBorders>
          </w:tcPr>
          <w:p w14:paraId="06961C39" w14:textId="77777777" w:rsidR="00EE3B69" w:rsidRPr="00E975DF" w:rsidRDefault="00EE3B69" w:rsidP="00DC4EC8">
            <w:pPr>
              <w:pStyle w:val="NormalLeft"/>
              <w:rPr>
                <w:lang w:val="en-GB"/>
              </w:rPr>
            </w:pPr>
            <w:r w:rsidRPr="00E975DF">
              <w:rPr>
                <w:lang w:val="en-GB"/>
              </w:rPr>
              <w:lastRenderedPageBreak/>
              <w:t>11</w:t>
            </w:r>
          </w:p>
        </w:tc>
        <w:tc>
          <w:tcPr>
            <w:tcW w:w="1857" w:type="dxa"/>
            <w:tcBorders>
              <w:top w:val="single" w:sz="2" w:space="0" w:color="auto"/>
              <w:left w:val="single" w:sz="2" w:space="0" w:color="auto"/>
              <w:bottom w:val="single" w:sz="2" w:space="0" w:color="auto"/>
              <w:right w:val="single" w:sz="2" w:space="0" w:color="auto"/>
            </w:tcBorders>
          </w:tcPr>
          <w:p w14:paraId="47C560D1" w14:textId="77777777" w:rsidR="00EE3B69" w:rsidRPr="00E975DF" w:rsidRDefault="00EE3B69" w:rsidP="00DC4EC8">
            <w:pPr>
              <w:pStyle w:val="NormalLeft"/>
              <w:rPr>
                <w:lang w:val="en-GB"/>
              </w:rPr>
            </w:pPr>
            <w:r w:rsidRPr="00E975DF">
              <w:rPr>
                <w:lang w:val="en-GB"/>
              </w:rPr>
              <w:t>Central Government bonds</w:t>
            </w:r>
          </w:p>
        </w:tc>
        <w:tc>
          <w:tcPr>
            <w:tcW w:w="6129" w:type="dxa"/>
            <w:tcBorders>
              <w:top w:val="single" w:sz="2" w:space="0" w:color="auto"/>
              <w:left w:val="single" w:sz="2" w:space="0" w:color="auto"/>
              <w:bottom w:val="single" w:sz="2" w:space="0" w:color="auto"/>
              <w:right w:val="single" w:sz="2" w:space="0" w:color="auto"/>
            </w:tcBorders>
          </w:tcPr>
          <w:p w14:paraId="7A201D48" w14:textId="77777777" w:rsidR="00EE3B69" w:rsidRPr="00E975DF" w:rsidRDefault="00EE3B69" w:rsidP="00DC4EC8">
            <w:pPr>
              <w:pStyle w:val="NormalLeft"/>
              <w:rPr>
                <w:lang w:val="en-GB"/>
              </w:rPr>
            </w:pPr>
            <w:r w:rsidRPr="00E975DF">
              <w:rPr>
                <w:lang w:val="en-GB"/>
              </w:rPr>
              <w:t>Bonds issued by central governments and bonds that are fully, unconditionally and irrevocably guaranteed by the Member States' central government, excluding bonds denominated and funded in a curren</w:t>
            </w:r>
            <w:r>
              <w:rPr>
                <w:lang w:val="en-GB"/>
              </w:rPr>
              <w:t>c</w:t>
            </w:r>
            <w:r w:rsidRPr="00E975DF">
              <w:rPr>
                <w:lang w:val="en-GB"/>
              </w:rPr>
              <w:t>y different from the domestic currency of that central government</w:t>
            </w:r>
            <w:r>
              <w:rPr>
                <w:lang w:val="en-GB"/>
              </w:rPr>
              <w:t>.</w:t>
            </w:r>
          </w:p>
        </w:tc>
      </w:tr>
      <w:tr w:rsidR="00EE3B69" w:rsidRPr="007C41FD" w14:paraId="3EFB7372" w14:textId="77777777" w:rsidTr="00DC4EC8">
        <w:tc>
          <w:tcPr>
            <w:tcW w:w="1300" w:type="dxa"/>
            <w:tcBorders>
              <w:top w:val="single" w:sz="2" w:space="0" w:color="auto"/>
              <w:left w:val="single" w:sz="2" w:space="0" w:color="auto"/>
              <w:bottom w:val="single" w:sz="2" w:space="0" w:color="auto"/>
              <w:right w:val="single" w:sz="2" w:space="0" w:color="auto"/>
            </w:tcBorders>
          </w:tcPr>
          <w:p w14:paraId="349A5658" w14:textId="77777777" w:rsidR="00EE3B69" w:rsidRPr="00E975DF" w:rsidRDefault="00EE3B69" w:rsidP="00DC4EC8">
            <w:pPr>
              <w:pStyle w:val="NormalLeft"/>
              <w:rPr>
                <w:lang w:val="en-GB"/>
              </w:rPr>
            </w:pPr>
            <w:r w:rsidRPr="00E975DF">
              <w:rPr>
                <w:lang w:val="en-GB"/>
              </w:rPr>
              <w:t>12</w:t>
            </w:r>
          </w:p>
        </w:tc>
        <w:tc>
          <w:tcPr>
            <w:tcW w:w="1857" w:type="dxa"/>
            <w:tcBorders>
              <w:top w:val="single" w:sz="2" w:space="0" w:color="auto"/>
              <w:left w:val="single" w:sz="2" w:space="0" w:color="auto"/>
              <w:bottom w:val="single" w:sz="2" w:space="0" w:color="auto"/>
              <w:right w:val="single" w:sz="2" w:space="0" w:color="auto"/>
            </w:tcBorders>
          </w:tcPr>
          <w:p w14:paraId="1FEF450A" w14:textId="77777777" w:rsidR="00EE3B69" w:rsidRPr="00E975DF" w:rsidRDefault="00EE3B69" w:rsidP="00DC4EC8">
            <w:pPr>
              <w:pStyle w:val="NormalLeft"/>
              <w:rPr>
                <w:lang w:val="en-GB"/>
              </w:rPr>
            </w:pPr>
            <w:r w:rsidRPr="00E975DF">
              <w:rPr>
                <w:lang w:val="en-GB"/>
              </w:rPr>
              <w:t>Supra-national bonds</w:t>
            </w:r>
          </w:p>
        </w:tc>
        <w:tc>
          <w:tcPr>
            <w:tcW w:w="6129" w:type="dxa"/>
            <w:tcBorders>
              <w:top w:val="single" w:sz="2" w:space="0" w:color="auto"/>
              <w:left w:val="single" w:sz="2" w:space="0" w:color="auto"/>
              <w:bottom w:val="single" w:sz="2" w:space="0" w:color="auto"/>
              <w:right w:val="single" w:sz="2" w:space="0" w:color="auto"/>
            </w:tcBorders>
          </w:tcPr>
          <w:p w14:paraId="393846A8" w14:textId="20AC9CB0" w:rsidR="00EE3B69" w:rsidRPr="00E975DF" w:rsidRDefault="00EE3B69" w:rsidP="00DC4EC8">
            <w:pPr>
              <w:pStyle w:val="NormalLeft"/>
              <w:rPr>
                <w:lang w:val="en-GB"/>
              </w:rPr>
            </w:pPr>
            <w:r w:rsidRPr="00E975DF">
              <w:rPr>
                <w:lang w:val="en-GB"/>
              </w:rPr>
              <w:t>Bonds issued by public institutions established by a commitment between national states, e.g. issued by the multilateral development bank referred to in paragraph 2 of Article 117 of Regulation (EU) No 575/2013 or issued by the international organisation referred to in Article 118 of Regulation (EU) No 575/2013</w:t>
            </w:r>
            <w:ins w:id="9" w:author="Author">
              <w:r w:rsidR="00CE42D9">
                <w:rPr>
                  <w:lang w:val="en-GB"/>
                </w:rPr>
                <w:t>,</w:t>
              </w:r>
              <w:r w:rsidR="00CE42D9" w:rsidRPr="00C468AB">
                <w:rPr>
                  <w:lang w:val="en-GB"/>
                </w:rPr>
                <w:t xml:space="preserve"> excluding bonds denominated and funded in a currency different from the domestic curren</w:t>
              </w:r>
              <w:r w:rsidR="00CE42D9">
                <w:rPr>
                  <w:lang w:val="en-GB"/>
                </w:rPr>
                <w:t>cy</w:t>
              </w:r>
            </w:ins>
            <w:r>
              <w:rPr>
                <w:lang w:val="en-GB"/>
              </w:rPr>
              <w:t>.</w:t>
            </w:r>
            <w:r w:rsidRPr="00E975DF">
              <w:rPr>
                <w:lang w:val="en-GB"/>
              </w:rPr>
              <w:t xml:space="preserve">  </w:t>
            </w:r>
          </w:p>
        </w:tc>
      </w:tr>
      <w:tr w:rsidR="00EE3B69" w:rsidRPr="007C41FD" w14:paraId="2D1475BF" w14:textId="77777777" w:rsidTr="00DC4EC8">
        <w:tc>
          <w:tcPr>
            <w:tcW w:w="1300" w:type="dxa"/>
            <w:tcBorders>
              <w:top w:val="single" w:sz="2" w:space="0" w:color="auto"/>
              <w:left w:val="single" w:sz="2" w:space="0" w:color="auto"/>
              <w:bottom w:val="single" w:sz="2" w:space="0" w:color="auto"/>
              <w:right w:val="single" w:sz="2" w:space="0" w:color="auto"/>
            </w:tcBorders>
          </w:tcPr>
          <w:p w14:paraId="4F88C324" w14:textId="77777777" w:rsidR="00EE3B69" w:rsidRPr="00E975DF" w:rsidRDefault="00EE3B69" w:rsidP="00DC4EC8">
            <w:pPr>
              <w:pStyle w:val="NormalLeft"/>
              <w:rPr>
                <w:lang w:val="en-GB"/>
              </w:rPr>
            </w:pPr>
            <w:r w:rsidRPr="00E975DF">
              <w:rPr>
                <w:lang w:val="en-GB"/>
              </w:rPr>
              <w:t>13</w:t>
            </w:r>
          </w:p>
        </w:tc>
        <w:tc>
          <w:tcPr>
            <w:tcW w:w="1857" w:type="dxa"/>
            <w:tcBorders>
              <w:top w:val="single" w:sz="2" w:space="0" w:color="auto"/>
              <w:left w:val="single" w:sz="2" w:space="0" w:color="auto"/>
              <w:bottom w:val="single" w:sz="2" w:space="0" w:color="auto"/>
              <w:right w:val="single" w:sz="2" w:space="0" w:color="auto"/>
            </w:tcBorders>
          </w:tcPr>
          <w:p w14:paraId="4CB3170A" w14:textId="77777777" w:rsidR="00EE3B69" w:rsidRPr="00E975DF" w:rsidRDefault="00EE3B69" w:rsidP="00DC4EC8">
            <w:pPr>
              <w:pStyle w:val="NormalLeft"/>
              <w:rPr>
                <w:lang w:val="en-GB"/>
              </w:rPr>
            </w:pPr>
            <w:r w:rsidRPr="00E975DF">
              <w:rPr>
                <w:lang w:val="en-GB"/>
              </w:rPr>
              <w:t>Regional government bonds</w:t>
            </w:r>
          </w:p>
        </w:tc>
        <w:tc>
          <w:tcPr>
            <w:tcW w:w="6129" w:type="dxa"/>
            <w:tcBorders>
              <w:top w:val="single" w:sz="2" w:space="0" w:color="auto"/>
              <w:left w:val="single" w:sz="2" w:space="0" w:color="auto"/>
              <w:bottom w:val="single" w:sz="2" w:space="0" w:color="auto"/>
              <w:right w:val="single" w:sz="2" w:space="0" w:color="auto"/>
            </w:tcBorders>
          </w:tcPr>
          <w:p w14:paraId="0D87C81B" w14:textId="0D4E2CBB" w:rsidR="00EE3B69" w:rsidRPr="00E975DF" w:rsidRDefault="00EE3B69" w:rsidP="00DC4EC8">
            <w:pPr>
              <w:pStyle w:val="NormalLeft"/>
              <w:rPr>
                <w:lang w:val="en-GB"/>
              </w:rPr>
            </w:pPr>
            <w:r w:rsidRPr="00E975DF">
              <w:rPr>
                <w:lang w:val="en-GB"/>
              </w:rPr>
              <w:t xml:space="preserve">Regional government or autonomous </w:t>
            </w:r>
            <w:proofErr w:type="gramStart"/>
            <w:r w:rsidRPr="00E975DF">
              <w:rPr>
                <w:lang w:val="en-GB"/>
              </w:rPr>
              <w:t>communities</w:t>
            </w:r>
            <w:proofErr w:type="gramEnd"/>
            <w:r w:rsidRPr="00E975DF">
              <w:rPr>
                <w:lang w:val="en-GB"/>
              </w:rPr>
              <w:t xml:space="preserve"> debt instruments offered to the public in a public offering on the capital market</w:t>
            </w:r>
            <w:r>
              <w:rPr>
                <w:lang w:val="en-GB"/>
              </w:rPr>
              <w:t xml:space="preserve"> </w:t>
            </w:r>
            <w:r w:rsidRPr="00E975DF">
              <w:rPr>
                <w:lang w:val="en-GB"/>
              </w:rPr>
              <w:t>and bonds that are fully, unconditionally and irrevocably guaranteed by regional governments listed in Article 1 of Implementing Regulation (EU) 2015/2011</w:t>
            </w:r>
            <w:ins w:id="10" w:author="Author">
              <w:r w:rsidR="00C468AB">
                <w:rPr>
                  <w:lang w:val="en-GB"/>
                </w:rPr>
                <w:t xml:space="preserve">, </w:t>
              </w:r>
              <w:r w:rsidR="00C468AB" w:rsidRPr="00C468AB">
                <w:rPr>
                  <w:lang w:val="en-GB"/>
                </w:rPr>
                <w:t>excluding bonds denominated and funded in a currency different from the domestic curren</w:t>
              </w:r>
              <w:r w:rsidR="00C468AB">
                <w:rPr>
                  <w:lang w:val="en-GB"/>
                </w:rPr>
                <w:t>cy of that regional government.</w:t>
              </w:r>
            </w:ins>
          </w:p>
        </w:tc>
      </w:tr>
      <w:tr w:rsidR="00EE3B69" w:rsidRPr="007C41FD" w14:paraId="086D5E84" w14:textId="77777777" w:rsidTr="00DC4EC8">
        <w:tc>
          <w:tcPr>
            <w:tcW w:w="1300" w:type="dxa"/>
            <w:tcBorders>
              <w:top w:val="single" w:sz="2" w:space="0" w:color="auto"/>
              <w:left w:val="single" w:sz="2" w:space="0" w:color="auto"/>
              <w:bottom w:val="single" w:sz="2" w:space="0" w:color="auto"/>
              <w:right w:val="single" w:sz="2" w:space="0" w:color="auto"/>
            </w:tcBorders>
          </w:tcPr>
          <w:p w14:paraId="04F5F43C" w14:textId="77777777" w:rsidR="00EE3B69" w:rsidRPr="00E975DF" w:rsidRDefault="00EE3B69" w:rsidP="00DC4EC8">
            <w:pPr>
              <w:pStyle w:val="NormalLeft"/>
              <w:rPr>
                <w:lang w:val="en-GB"/>
              </w:rPr>
            </w:pPr>
            <w:r w:rsidRPr="00E975DF">
              <w:rPr>
                <w:lang w:val="en-GB"/>
              </w:rPr>
              <w:t>14</w:t>
            </w:r>
          </w:p>
        </w:tc>
        <w:tc>
          <w:tcPr>
            <w:tcW w:w="1857" w:type="dxa"/>
            <w:tcBorders>
              <w:top w:val="single" w:sz="2" w:space="0" w:color="auto"/>
              <w:left w:val="single" w:sz="2" w:space="0" w:color="auto"/>
              <w:bottom w:val="single" w:sz="2" w:space="0" w:color="auto"/>
              <w:right w:val="single" w:sz="2" w:space="0" w:color="auto"/>
            </w:tcBorders>
          </w:tcPr>
          <w:p w14:paraId="6AA75F16" w14:textId="77777777" w:rsidR="00EE3B69" w:rsidRPr="00E975DF" w:rsidRDefault="00EE3B69" w:rsidP="00DC4EC8">
            <w:pPr>
              <w:pStyle w:val="NormalLeft"/>
              <w:rPr>
                <w:lang w:val="en-GB"/>
              </w:rPr>
            </w:pPr>
            <w:r w:rsidRPr="00E975DF">
              <w:rPr>
                <w:lang w:val="en-GB"/>
              </w:rPr>
              <w:t xml:space="preserve">Local </w:t>
            </w:r>
            <w:proofErr w:type="gramStart"/>
            <w:r w:rsidRPr="00E975DF">
              <w:rPr>
                <w:lang w:val="en-GB"/>
              </w:rPr>
              <w:t>authorities</w:t>
            </w:r>
            <w:proofErr w:type="gramEnd"/>
            <w:r w:rsidRPr="00E975DF">
              <w:rPr>
                <w:lang w:val="en-GB"/>
              </w:rPr>
              <w:t xml:space="preserve"> bonds</w:t>
            </w:r>
          </w:p>
        </w:tc>
        <w:tc>
          <w:tcPr>
            <w:tcW w:w="6129" w:type="dxa"/>
            <w:tcBorders>
              <w:top w:val="single" w:sz="2" w:space="0" w:color="auto"/>
              <w:left w:val="single" w:sz="2" w:space="0" w:color="auto"/>
              <w:bottom w:val="single" w:sz="2" w:space="0" w:color="auto"/>
              <w:right w:val="single" w:sz="2" w:space="0" w:color="auto"/>
            </w:tcBorders>
          </w:tcPr>
          <w:p w14:paraId="31F7BF29" w14:textId="53F4F03A" w:rsidR="00EE3B69" w:rsidRPr="00E975DF" w:rsidRDefault="00EE3B69" w:rsidP="00C468AB">
            <w:pPr>
              <w:pStyle w:val="NormalLeft"/>
              <w:rPr>
                <w:lang w:val="en-GB"/>
              </w:rPr>
            </w:pPr>
            <w:r w:rsidRPr="00E975DF">
              <w:rPr>
                <w:lang w:val="en-GB"/>
              </w:rPr>
              <w:t>Bonds issued by local authorities, including cities, provinces, districts and other municipal authorities</w:t>
            </w:r>
            <w:r>
              <w:rPr>
                <w:lang w:val="en-GB"/>
              </w:rPr>
              <w:t xml:space="preserve"> </w:t>
            </w:r>
            <w:r w:rsidRPr="00E975DF">
              <w:rPr>
                <w:lang w:val="en-GB"/>
              </w:rPr>
              <w:t>and bonds that are fully, unconditionally and irrevocably guaranteed by local authorities listed in Article 1 of Implementing Regulation (EU) 2015/2011</w:t>
            </w:r>
            <w:ins w:id="11" w:author="Author">
              <w:r w:rsidR="00C468AB">
                <w:rPr>
                  <w:lang w:val="en-GB"/>
                </w:rPr>
                <w:t>,</w:t>
              </w:r>
              <w:r w:rsidR="00C468AB">
                <w:t xml:space="preserve"> </w:t>
              </w:r>
              <w:r w:rsidR="00C468AB" w:rsidRPr="00C468AB">
                <w:rPr>
                  <w:lang w:val="en-GB"/>
                </w:rPr>
                <w:t>excluding bonds denominated and funded in a currency different from the domestic currency of that local authorities</w:t>
              </w:r>
            </w:ins>
            <w:r>
              <w:rPr>
                <w:lang w:val="en-GB"/>
              </w:rPr>
              <w:t>.</w:t>
            </w:r>
          </w:p>
        </w:tc>
      </w:tr>
      <w:tr w:rsidR="00EE3B69" w:rsidRPr="007C41FD" w14:paraId="1C6F9051" w14:textId="77777777" w:rsidTr="00DC4EC8">
        <w:tc>
          <w:tcPr>
            <w:tcW w:w="1300" w:type="dxa"/>
            <w:tcBorders>
              <w:top w:val="single" w:sz="2" w:space="0" w:color="auto"/>
              <w:left w:val="single" w:sz="2" w:space="0" w:color="auto"/>
              <w:bottom w:val="single" w:sz="2" w:space="0" w:color="auto"/>
              <w:right w:val="single" w:sz="2" w:space="0" w:color="auto"/>
            </w:tcBorders>
          </w:tcPr>
          <w:p w14:paraId="66CFA087" w14:textId="77777777" w:rsidR="00EE3B69" w:rsidRPr="00E975DF" w:rsidRDefault="00EE3B69" w:rsidP="00DC4EC8">
            <w:pPr>
              <w:pStyle w:val="NormalLeft"/>
              <w:rPr>
                <w:lang w:val="en-GB"/>
              </w:rPr>
            </w:pPr>
            <w:r w:rsidRPr="00E975DF">
              <w:rPr>
                <w:lang w:val="en-GB"/>
              </w:rPr>
              <w:t>15</w:t>
            </w:r>
          </w:p>
        </w:tc>
        <w:tc>
          <w:tcPr>
            <w:tcW w:w="1857" w:type="dxa"/>
            <w:tcBorders>
              <w:top w:val="single" w:sz="2" w:space="0" w:color="auto"/>
              <w:left w:val="single" w:sz="2" w:space="0" w:color="auto"/>
              <w:bottom w:val="single" w:sz="2" w:space="0" w:color="auto"/>
              <w:right w:val="single" w:sz="2" w:space="0" w:color="auto"/>
            </w:tcBorders>
          </w:tcPr>
          <w:p w14:paraId="464E4C2F" w14:textId="77777777" w:rsidR="00EE3B69" w:rsidRPr="00E975DF" w:rsidRDefault="00EE3B69" w:rsidP="00DC4EC8">
            <w:pPr>
              <w:pStyle w:val="NormalLeft"/>
              <w:rPr>
                <w:lang w:val="en-GB"/>
              </w:rPr>
            </w:pPr>
            <w:r w:rsidRPr="00E975DF">
              <w:rPr>
                <w:lang w:val="en-GB"/>
              </w:rPr>
              <w:t>Treasury bonds</w:t>
            </w:r>
          </w:p>
        </w:tc>
        <w:tc>
          <w:tcPr>
            <w:tcW w:w="6129" w:type="dxa"/>
            <w:tcBorders>
              <w:top w:val="single" w:sz="2" w:space="0" w:color="auto"/>
              <w:left w:val="single" w:sz="2" w:space="0" w:color="auto"/>
              <w:bottom w:val="single" w:sz="2" w:space="0" w:color="auto"/>
              <w:right w:val="single" w:sz="2" w:space="0" w:color="auto"/>
            </w:tcBorders>
          </w:tcPr>
          <w:p w14:paraId="44CD8B8E" w14:textId="71F1D26B" w:rsidR="00EE3B69" w:rsidRPr="00E975DF" w:rsidRDefault="00EE3B69" w:rsidP="00DC4EC8">
            <w:pPr>
              <w:pStyle w:val="NormalLeft"/>
              <w:rPr>
                <w:lang w:val="en-GB"/>
              </w:rPr>
            </w:pPr>
            <w:r w:rsidRPr="00E975DF">
              <w:rPr>
                <w:lang w:val="en-GB"/>
              </w:rPr>
              <w:t>Short term government bonds, issued by central governments (issued with a maturity term up to 1 year)</w:t>
            </w:r>
            <w:r>
              <w:rPr>
                <w:lang w:val="en-GB"/>
              </w:rPr>
              <w:t xml:space="preserve"> </w:t>
            </w:r>
            <w:r w:rsidRPr="00E975DF">
              <w:rPr>
                <w:lang w:val="en-GB"/>
              </w:rPr>
              <w:t>and bonds that are fully, unconditionally and irrevocably guaranteed by the European Central Bank, Member States' central government and central banks (issued with a maturity term up to 1 year)</w:t>
            </w:r>
            <w:ins w:id="12" w:author="Author">
              <w:r w:rsidR="00C468AB">
                <w:rPr>
                  <w:lang w:val="en-GB"/>
                </w:rPr>
                <w:t xml:space="preserve">, </w:t>
              </w:r>
              <w:r w:rsidR="00C468AB" w:rsidRPr="00C468AB">
                <w:rPr>
                  <w:lang w:val="en-GB"/>
                </w:rPr>
                <w:t>excluding bonds denominated and funded in a currency different from the domestic currency of that central government or central bank</w:t>
              </w:r>
            </w:ins>
            <w:r>
              <w:rPr>
                <w:lang w:val="en-GB"/>
              </w:rPr>
              <w:t>.</w:t>
            </w:r>
          </w:p>
        </w:tc>
      </w:tr>
      <w:tr w:rsidR="00EE3B69" w:rsidRPr="00E975DF" w14:paraId="2C130218" w14:textId="77777777" w:rsidTr="00DC4EC8">
        <w:tc>
          <w:tcPr>
            <w:tcW w:w="1300" w:type="dxa"/>
            <w:tcBorders>
              <w:top w:val="single" w:sz="2" w:space="0" w:color="auto"/>
              <w:left w:val="single" w:sz="2" w:space="0" w:color="auto"/>
              <w:bottom w:val="single" w:sz="2" w:space="0" w:color="auto"/>
              <w:right w:val="single" w:sz="2" w:space="0" w:color="auto"/>
            </w:tcBorders>
          </w:tcPr>
          <w:p w14:paraId="7F004312" w14:textId="77777777" w:rsidR="00EE3B69" w:rsidRPr="00E975DF" w:rsidRDefault="00EE3B69" w:rsidP="00DC4EC8">
            <w:pPr>
              <w:pStyle w:val="NormalLeft"/>
              <w:rPr>
                <w:lang w:val="en-GB"/>
              </w:rPr>
            </w:pPr>
            <w:r w:rsidRPr="00E975DF">
              <w:rPr>
                <w:lang w:val="en-GB"/>
              </w:rPr>
              <w:t>16</w:t>
            </w:r>
          </w:p>
        </w:tc>
        <w:tc>
          <w:tcPr>
            <w:tcW w:w="1857" w:type="dxa"/>
            <w:tcBorders>
              <w:top w:val="single" w:sz="2" w:space="0" w:color="auto"/>
              <w:left w:val="single" w:sz="2" w:space="0" w:color="auto"/>
              <w:bottom w:val="single" w:sz="2" w:space="0" w:color="auto"/>
              <w:right w:val="single" w:sz="2" w:space="0" w:color="auto"/>
            </w:tcBorders>
          </w:tcPr>
          <w:p w14:paraId="481A0CF7" w14:textId="77777777" w:rsidR="00EE3B69" w:rsidRPr="00E975DF" w:rsidRDefault="00EE3B69" w:rsidP="00DC4EC8">
            <w:pPr>
              <w:pStyle w:val="NormalLeft"/>
              <w:rPr>
                <w:lang w:val="en-GB"/>
              </w:rPr>
            </w:pPr>
            <w:r w:rsidRPr="00E975DF">
              <w:rPr>
                <w:lang w:val="en-GB"/>
              </w:rPr>
              <w:t>Covered bonds</w:t>
            </w:r>
          </w:p>
        </w:tc>
        <w:tc>
          <w:tcPr>
            <w:tcW w:w="6129" w:type="dxa"/>
            <w:tcBorders>
              <w:top w:val="single" w:sz="2" w:space="0" w:color="auto"/>
              <w:left w:val="single" w:sz="2" w:space="0" w:color="auto"/>
              <w:bottom w:val="single" w:sz="2" w:space="0" w:color="auto"/>
              <w:right w:val="single" w:sz="2" w:space="0" w:color="auto"/>
            </w:tcBorders>
          </w:tcPr>
          <w:p w14:paraId="2A702A49" w14:textId="44409B17" w:rsidR="00EE3B69" w:rsidRPr="00E975DF" w:rsidRDefault="00EE3B69" w:rsidP="00DC4EC8">
            <w:pPr>
              <w:pStyle w:val="NormalLeft"/>
              <w:rPr>
                <w:lang w:val="en-GB"/>
              </w:rPr>
            </w:pPr>
            <w:r w:rsidRPr="00E975DF">
              <w:rPr>
                <w:lang w:val="en-GB"/>
              </w:rPr>
              <w:t>Government bonds</w:t>
            </w:r>
            <w:r>
              <w:rPr>
                <w:lang w:val="en-GB"/>
              </w:rPr>
              <w:t xml:space="preserve"> </w:t>
            </w:r>
            <w:r w:rsidRPr="00E975DF">
              <w:rPr>
                <w:lang w:val="en-GB"/>
              </w:rPr>
              <w:t>and bonds that are fully, unconditionally and irrevocably guaranteed by the European Central Bank, Member States' central government and central banks, which have a pool of assets that secures or ‘covers’ the bond. Those assets remain on the issuer balance sheet</w:t>
            </w:r>
            <w:ins w:id="13" w:author="Author">
              <w:r w:rsidR="00C468AB">
                <w:rPr>
                  <w:lang w:val="en-GB"/>
                </w:rPr>
                <w:t xml:space="preserve">, </w:t>
              </w:r>
              <w:r w:rsidR="00C468AB" w:rsidRPr="00C468AB">
                <w:rPr>
                  <w:lang w:val="en-GB"/>
                </w:rPr>
                <w:t xml:space="preserve">excluding bonds denominated and funded in a currency different from the domestic currency of that central government or central </w:t>
              </w:r>
              <w:r w:rsidR="00C468AB" w:rsidRPr="00C468AB">
                <w:rPr>
                  <w:lang w:val="en-GB"/>
                </w:rPr>
                <w:lastRenderedPageBreak/>
                <w:t>bank</w:t>
              </w:r>
            </w:ins>
            <w:r w:rsidRPr="00E975DF">
              <w:rPr>
                <w:lang w:val="en-GB"/>
              </w:rPr>
              <w:t>.</w:t>
            </w:r>
          </w:p>
        </w:tc>
      </w:tr>
      <w:tr w:rsidR="00EE3B69" w:rsidRPr="007C41FD" w14:paraId="13472843" w14:textId="77777777" w:rsidTr="00DC4EC8">
        <w:tc>
          <w:tcPr>
            <w:tcW w:w="1300" w:type="dxa"/>
            <w:tcBorders>
              <w:top w:val="single" w:sz="2" w:space="0" w:color="auto"/>
              <w:left w:val="single" w:sz="2" w:space="0" w:color="auto"/>
              <w:bottom w:val="single" w:sz="2" w:space="0" w:color="auto"/>
              <w:right w:val="single" w:sz="2" w:space="0" w:color="auto"/>
            </w:tcBorders>
          </w:tcPr>
          <w:p w14:paraId="704428CF" w14:textId="77777777" w:rsidR="00EE3B69" w:rsidRPr="00E975DF" w:rsidRDefault="00EE3B69" w:rsidP="00DC4EC8">
            <w:pPr>
              <w:pStyle w:val="NormalLeft"/>
              <w:rPr>
                <w:lang w:val="en-GB"/>
              </w:rPr>
            </w:pPr>
            <w:r w:rsidRPr="00E975DF">
              <w:rPr>
                <w:lang w:val="en-GB"/>
              </w:rPr>
              <w:lastRenderedPageBreak/>
              <w:t>17</w:t>
            </w:r>
          </w:p>
        </w:tc>
        <w:tc>
          <w:tcPr>
            <w:tcW w:w="1857" w:type="dxa"/>
            <w:tcBorders>
              <w:top w:val="single" w:sz="2" w:space="0" w:color="auto"/>
              <w:left w:val="single" w:sz="2" w:space="0" w:color="auto"/>
              <w:bottom w:val="single" w:sz="2" w:space="0" w:color="auto"/>
              <w:right w:val="single" w:sz="2" w:space="0" w:color="auto"/>
            </w:tcBorders>
          </w:tcPr>
          <w:p w14:paraId="01DE8217" w14:textId="67706812" w:rsidR="00EE3B69" w:rsidRPr="00E975DF" w:rsidRDefault="00EE3B69" w:rsidP="00DC4EC8">
            <w:pPr>
              <w:pStyle w:val="NormalLeft"/>
              <w:rPr>
                <w:lang w:val="en-GB"/>
              </w:rPr>
            </w:pPr>
            <w:r w:rsidRPr="00E975DF">
              <w:rPr>
                <w:lang w:val="en-GB"/>
              </w:rPr>
              <w:t>National Central banks</w:t>
            </w:r>
            <w:ins w:id="14" w:author="Author">
              <w:r w:rsidR="00900B61">
                <w:rPr>
                  <w:lang w:val="en-GB"/>
                </w:rPr>
                <w:t xml:space="preserve"> bonds</w:t>
              </w:r>
            </w:ins>
          </w:p>
        </w:tc>
        <w:tc>
          <w:tcPr>
            <w:tcW w:w="6129" w:type="dxa"/>
            <w:tcBorders>
              <w:top w:val="single" w:sz="2" w:space="0" w:color="auto"/>
              <w:left w:val="single" w:sz="2" w:space="0" w:color="auto"/>
              <w:bottom w:val="single" w:sz="2" w:space="0" w:color="auto"/>
              <w:right w:val="single" w:sz="2" w:space="0" w:color="auto"/>
            </w:tcBorders>
          </w:tcPr>
          <w:p w14:paraId="50316D9E" w14:textId="0272F8A2" w:rsidR="00EE3B69" w:rsidRPr="00E975DF" w:rsidRDefault="00EE3B69" w:rsidP="00DC4EC8">
            <w:pPr>
              <w:pStyle w:val="NormalLeft"/>
              <w:rPr>
                <w:lang w:val="en-GB"/>
              </w:rPr>
            </w:pPr>
            <w:r w:rsidRPr="00E975DF">
              <w:rPr>
                <w:lang w:val="en-GB"/>
              </w:rPr>
              <w:t>Bonds issued by national central banks</w:t>
            </w:r>
            <w:r>
              <w:rPr>
                <w:lang w:val="en-GB"/>
              </w:rPr>
              <w:t xml:space="preserve"> </w:t>
            </w:r>
            <w:r w:rsidRPr="00E975DF">
              <w:rPr>
                <w:lang w:val="en-GB"/>
              </w:rPr>
              <w:t>and bonds that are fully, unconditionally and irrevocably guaranteed by the European Central Bank and central banks, excluding bonds denominated and funded in a currency different from the domestic currency of that central bank</w:t>
            </w:r>
            <w:ins w:id="15" w:author="Author">
              <w:r w:rsidR="00C468AB">
                <w:rPr>
                  <w:lang w:val="en-GB"/>
                </w:rPr>
                <w:t xml:space="preserve">, </w:t>
              </w:r>
              <w:r w:rsidR="00C468AB" w:rsidRPr="00C468AB">
                <w:rPr>
                  <w:lang w:val="en-GB"/>
                </w:rPr>
                <w:t>excluding bonds denominated and funded in a currency different from the domestic currency of that central bank</w:t>
              </w:r>
            </w:ins>
            <w:r>
              <w:rPr>
                <w:lang w:val="en-GB"/>
              </w:rPr>
              <w:t>.</w:t>
            </w:r>
          </w:p>
        </w:tc>
      </w:tr>
      <w:tr w:rsidR="00EE3B69" w:rsidRPr="007C41FD" w14:paraId="133C5E3C" w14:textId="77777777" w:rsidTr="00DC4EC8">
        <w:tc>
          <w:tcPr>
            <w:tcW w:w="1300" w:type="dxa"/>
            <w:tcBorders>
              <w:top w:val="single" w:sz="2" w:space="0" w:color="auto"/>
              <w:left w:val="single" w:sz="2" w:space="0" w:color="auto"/>
              <w:bottom w:val="single" w:sz="2" w:space="0" w:color="auto"/>
              <w:right w:val="single" w:sz="2" w:space="0" w:color="auto"/>
            </w:tcBorders>
          </w:tcPr>
          <w:p w14:paraId="2BE03F00" w14:textId="77777777" w:rsidR="00EE3B69" w:rsidRPr="00E975DF" w:rsidRDefault="00EE3B69" w:rsidP="00DC4EC8">
            <w:pPr>
              <w:pStyle w:val="NormalLeft"/>
              <w:rPr>
                <w:lang w:val="en-GB"/>
              </w:rPr>
            </w:pPr>
            <w:r>
              <w:rPr>
                <w:lang w:val="en-GB"/>
              </w:rPr>
              <w:t>18</w:t>
            </w:r>
          </w:p>
        </w:tc>
        <w:tc>
          <w:tcPr>
            <w:tcW w:w="1857" w:type="dxa"/>
            <w:tcBorders>
              <w:top w:val="single" w:sz="2" w:space="0" w:color="auto"/>
              <w:left w:val="single" w:sz="2" w:space="0" w:color="auto"/>
              <w:bottom w:val="single" w:sz="2" w:space="0" w:color="auto"/>
              <w:right w:val="single" w:sz="2" w:space="0" w:color="auto"/>
            </w:tcBorders>
          </w:tcPr>
          <w:p w14:paraId="54DDA05E" w14:textId="77777777" w:rsidR="00EE3B69" w:rsidRPr="00E975DF" w:rsidRDefault="00EE3B69" w:rsidP="00DC4EC8">
            <w:pPr>
              <w:pStyle w:val="NormalLeft"/>
              <w:rPr>
                <w:lang w:val="en-GB"/>
              </w:rPr>
            </w:pPr>
            <w:r w:rsidRPr="00E975DF">
              <w:rPr>
                <w:lang w:val="en-GB"/>
              </w:rPr>
              <w:t>Government bonds not denominated in the domestic currency</w:t>
            </w:r>
          </w:p>
        </w:tc>
        <w:tc>
          <w:tcPr>
            <w:tcW w:w="6129" w:type="dxa"/>
            <w:tcBorders>
              <w:top w:val="single" w:sz="2" w:space="0" w:color="auto"/>
              <w:left w:val="single" w:sz="2" w:space="0" w:color="auto"/>
              <w:bottom w:val="single" w:sz="2" w:space="0" w:color="auto"/>
              <w:right w:val="single" w:sz="2" w:space="0" w:color="auto"/>
            </w:tcBorders>
          </w:tcPr>
          <w:p w14:paraId="555E06EC" w14:textId="18672715" w:rsidR="00EE3B69" w:rsidRPr="00E975DF" w:rsidRDefault="00EE3B69" w:rsidP="00B7400A">
            <w:pPr>
              <w:pStyle w:val="NormalLeft"/>
              <w:rPr>
                <w:lang w:val="en-GB"/>
              </w:rPr>
            </w:pPr>
            <w:r w:rsidRPr="00E975DF">
              <w:rPr>
                <w:lang w:val="en-GB"/>
              </w:rPr>
              <w:t xml:space="preserve">Bonds issued by </w:t>
            </w:r>
            <w:ins w:id="16" w:author="Author">
              <w:r w:rsidR="00C468AB" w:rsidRPr="00C468AB">
                <w:rPr>
                  <w:lang w:val="en-GB"/>
                </w:rPr>
                <w:t xml:space="preserve">public authorities, whether by </w:t>
              </w:r>
            </w:ins>
            <w:r w:rsidRPr="00E975DF">
              <w:rPr>
                <w:lang w:val="en-GB"/>
              </w:rPr>
              <w:t>central governments</w:t>
            </w:r>
            <w:ins w:id="17" w:author="Author">
              <w:r w:rsidR="00C468AB">
                <w:rPr>
                  <w:lang w:val="en-GB"/>
                </w:rPr>
                <w:t xml:space="preserve">, </w:t>
              </w:r>
              <w:r w:rsidR="00C468AB" w:rsidRPr="00C468AB">
                <w:rPr>
                  <w:lang w:val="en-GB"/>
                </w:rPr>
                <w:t>supra-national government institutions, regional governments or local authorities or</w:t>
              </w:r>
            </w:ins>
            <w:r w:rsidRPr="00E975DF">
              <w:rPr>
                <w:lang w:val="en-GB"/>
              </w:rPr>
              <w:t xml:space="preserve"> </w:t>
            </w:r>
            <w:del w:id="18" w:author="Author">
              <w:r w:rsidRPr="00E975DF" w:rsidDel="00C468AB">
                <w:rPr>
                  <w:lang w:val="en-GB"/>
                </w:rPr>
                <w:delText xml:space="preserve">and </w:delText>
              </w:r>
            </w:del>
            <w:r w:rsidRPr="00E975DF">
              <w:rPr>
                <w:lang w:val="en-GB"/>
              </w:rPr>
              <w:t xml:space="preserve">central banks </w:t>
            </w:r>
            <w:ins w:id="19" w:author="Author">
              <w:r w:rsidR="00C468AB" w:rsidRPr="00C468AB">
                <w:rPr>
                  <w:lang w:val="en-GB"/>
                </w:rPr>
                <w:t xml:space="preserve">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 regional governments and local authorities listed in Article 1 of Implementing Regulation (EU) 2015/2011”) </w:t>
              </w:r>
            </w:ins>
            <w:r w:rsidRPr="00E975DF">
              <w:rPr>
                <w:lang w:val="en-GB"/>
              </w:rPr>
              <w:t xml:space="preserve">denominated and funded in a currency different from the domestic currency of that </w:t>
            </w:r>
            <w:ins w:id="20" w:author="Author">
              <w:r w:rsidR="00B7400A" w:rsidRPr="00B7400A">
                <w:rPr>
                  <w:lang w:val="en-GB"/>
                </w:rPr>
                <w:t>public authority</w:t>
              </w:r>
            </w:ins>
            <w:del w:id="21" w:author="Author">
              <w:r w:rsidRPr="00E975DF" w:rsidDel="00B7400A">
                <w:rPr>
                  <w:lang w:val="en-GB"/>
                </w:rPr>
                <w:delText>central government and the central bank</w:delText>
              </w:r>
            </w:del>
            <w:r>
              <w:rPr>
                <w:lang w:val="en-GB"/>
              </w:rPr>
              <w:t>.</w:t>
            </w:r>
          </w:p>
        </w:tc>
      </w:tr>
      <w:tr w:rsidR="00EE3B69" w:rsidRPr="007C41FD" w14:paraId="5BCEEEB2" w14:textId="77777777" w:rsidTr="00DC4EC8">
        <w:tc>
          <w:tcPr>
            <w:tcW w:w="1300" w:type="dxa"/>
            <w:tcBorders>
              <w:top w:val="single" w:sz="2" w:space="0" w:color="auto"/>
              <w:left w:val="single" w:sz="2" w:space="0" w:color="auto"/>
              <w:bottom w:val="single" w:sz="2" w:space="0" w:color="auto"/>
              <w:right w:val="single" w:sz="2" w:space="0" w:color="auto"/>
            </w:tcBorders>
          </w:tcPr>
          <w:p w14:paraId="0DF7D6C0" w14:textId="77777777" w:rsidR="00EE3B69" w:rsidRPr="00E975DF" w:rsidRDefault="00EE3B69" w:rsidP="00DC4EC8">
            <w:pPr>
              <w:pStyle w:val="NormalLeft"/>
              <w:rPr>
                <w:lang w:val="en-GB"/>
              </w:rPr>
            </w:pPr>
            <w:r w:rsidRPr="00E975DF">
              <w:rPr>
                <w:lang w:val="en-GB"/>
              </w:rPr>
              <w:t>19</w:t>
            </w:r>
          </w:p>
        </w:tc>
        <w:tc>
          <w:tcPr>
            <w:tcW w:w="1857" w:type="dxa"/>
            <w:tcBorders>
              <w:top w:val="single" w:sz="2" w:space="0" w:color="auto"/>
              <w:left w:val="single" w:sz="2" w:space="0" w:color="auto"/>
              <w:bottom w:val="single" w:sz="2" w:space="0" w:color="auto"/>
              <w:right w:val="single" w:sz="2" w:space="0" w:color="auto"/>
            </w:tcBorders>
          </w:tcPr>
          <w:p w14:paraId="77F64B01"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EA85B9A" w14:textId="0AEB81B9" w:rsidR="00EE3B69" w:rsidRPr="00E975DF" w:rsidRDefault="00EE3B69" w:rsidP="00B7400A">
            <w:pPr>
              <w:pStyle w:val="NormalLeft"/>
              <w:rPr>
                <w:lang w:val="en-GB"/>
              </w:rPr>
            </w:pPr>
            <w:r w:rsidRPr="00E975DF">
              <w:rPr>
                <w:lang w:val="en-GB"/>
              </w:rPr>
              <w:t>Other government bonds</w:t>
            </w:r>
            <w:del w:id="22" w:author="Author">
              <w:r w:rsidDel="00B7400A">
                <w:rPr>
                  <w:lang w:val="en-GB"/>
                </w:rPr>
                <w:delText xml:space="preserve"> </w:delText>
              </w:r>
              <w:r w:rsidRPr="00E975DF" w:rsidDel="00B7400A">
                <w:rPr>
                  <w:lang w:val="en-GB"/>
                </w:rPr>
                <w:delText>and bonds that are fully, unconditionally and irrevocably guaranteed by the European Central Bank, Member States' central government and central banks</w:delText>
              </w:r>
            </w:del>
            <w:r w:rsidRPr="00E975DF">
              <w:rPr>
                <w:lang w:val="en-GB"/>
              </w:rPr>
              <w:t>, not classified under the above categories</w:t>
            </w:r>
            <w:r>
              <w:rPr>
                <w:lang w:val="en-GB"/>
              </w:rPr>
              <w:t>.</w:t>
            </w:r>
          </w:p>
        </w:tc>
      </w:tr>
      <w:tr w:rsidR="00EE3B69" w:rsidRPr="00E975DF" w14:paraId="5387646C" w14:textId="77777777" w:rsidTr="00DC4EC8">
        <w:tc>
          <w:tcPr>
            <w:tcW w:w="1300" w:type="dxa"/>
            <w:tcBorders>
              <w:top w:val="single" w:sz="2" w:space="0" w:color="auto"/>
              <w:left w:val="single" w:sz="2" w:space="0" w:color="auto"/>
              <w:bottom w:val="single" w:sz="2" w:space="0" w:color="auto"/>
              <w:right w:val="single" w:sz="2" w:space="0" w:color="auto"/>
            </w:tcBorders>
          </w:tcPr>
          <w:p w14:paraId="2CA81502" w14:textId="77777777" w:rsidR="00EE3B69" w:rsidRPr="00E975DF" w:rsidRDefault="00EE3B69" w:rsidP="00DC4EC8">
            <w:pPr>
              <w:pStyle w:val="NormalLeft"/>
              <w:rPr>
                <w:lang w:val="en-GB"/>
              </w:rPr>
            </w:pPr>
            <w:r w:rsidRPr="00E975DF">
              <w:rPr>
                <w:i/>
                <w:iCs/>
                <w:lang w:val="en-GB"/>
              </w:rPr>
              <w:t>2</w:t>
            </w:r>
          </w:p>
        </w:tc>
        <w:tc>
          <w:tcPr>
            <w:tcW w:w="1857" w:type="dxa"/>
            <w:tcBorders>
              <w:top w:val="single" w:sz="2" w:space="0" w:color="auto"/>
              <w:left w:val="single" w:sz="2" w:space="0" w:color="auto"/>
              <w:bottom w:val="single" w:sz="2" w:space="0" w:color="auto"/>
              <w:right w:val="single" w:sz="2" w:space="0" w:color="auto"/>
            </w:tcBorders>
          </w:tcPr>
          <w:p w14:paraId="473AA83F" w14:textId="77777777" w:rsidR="00EE3B69" w:rsidRPr="00E975DF" w:rsidRDefault="00EE3B69" w:rsidP="00DC4EC8">
            <w:pPr>
              <w:pStyle w:val="NormalLeft"/>
              <w:rPr>
                <w:lang w:val="en-GB"/>
              </w:rPr>
            </w:pPr>
            <w:r w:rsidRPr="00E975DF">
              <w:rPr>
                <w:i/>
                <w:iCs/>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30554D68" w14:textId="77777777" w:rsidR="00EE3B69" w:rsidRPr="00E975DF" w:rsidRDefault="00EE3B69" w:rsidP="00DC4EC8">
            <w:pPr>
              <w:pStyle w:val="NormalLeft"/>
              <w:rPr>
                <w:lang w:val="en-GB"/>
              </w:rPr>
            </w:pPr>
            <w:r w:rsidRPr="00E975DF">
              <w:rPr>
                <w:i/>
                <w:iCs/>
                <w:lang w:val="en-GB"/>
              </w:rPr>
              <w:t>Bonds issued by corporations</w:t>
            </w:r>
          </w:p>
        </w:tc>
      </w:tr>
      <w:tr w:rsidR="00EE3B69" w:rsidRPr="007C41FD" w14:paraId="252994D8" w14:textId="77777777" w:rsidTr="00DC4EC8">
        <w:tc>
          <w:tcPr>
            <w:tcW w:w="1300" w:type="dxa"/>
            <w:tcBorders>
              <w:top w:val="single" w:sz="2" w:space="0" w:color="auto"/>
              <w:left w:val="single" w:sz="2" w:space="0" w:color="auto"/>
              <w:bottom w:val="single" w:sz="2" w:space="0" w:color="auto"/>
              <w:right w:val="single" w:sz="2" w:space="0" w:color="auto"/>
            </w:tcBorders>
          </w:tcPr>
          <w:p w14:paraId="0C2474AE" w14:textId="77777777" w:rsidR="00EE3B69" w:rsidRPr="00E975DF" w:rsidRDefault="00EE3B69" w:rsidP="00DC4EC8">
            <w:pPr>
              <w:pStyle w:val="NormalLeft"/>
              <w:rPr>
                <w:lang w:val="en-GB"/>
              </w:rPr>
            </w:pPr>
            <w:r w:rsidRPr="00E975DF">
              <w:rPr>
                <w:lang w:val="en-GB"/>
              </w:rPr>
              <w:t>21</w:t>
            </w:r>
          </w:p>
        </w:tc>
        <w:tc>
          <w:tcPr>
            <w:tcW w:w="1857" w:type="dxa"/>
            <w:tcBorders>
              <w:top w:val="single" w:sz="2" w:space="0" w:color="auto"/>
              <w:left w:val="single" w:sz="2" w:space="0" w:color="auto"/>
              <w:bottom w:val="single" w:sz="2" w:space="0" w:color="auto"/>
              <w:right w:val="single" w:sz="2" w:space="0" w:color="auto"/>
            </w:tcBorders>
          </w:tcPr>
          <w:p w14:paraId="6D9CEAD6" w14:textId="77777777" w:rsidR="00EE3B69" w:rsidRPr="00E975DF" w:rsidRDefault="00EE3B69" w:rsidP="00DC4EC8">
            <w:pPr>
              <w:pStyle w:val="NormalLeft"/>
              <w:rPr>
                <w:lang w:val="en-GB"/>
              </w:rPr>
            </w:pPr>
            <w:r w:rsidRPr="00E975DF">
              <w:rPr>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37E9F35A" w14:textId="77777777" w:rsidR="00EE3B69" w:rsidRPr="00E975DF" w:rsidRDefault="00EE3B69" w:rsidP="00DC4EC8">
            <w:pPr>
              <w:pStyle w:val="NormalLeft"/>
              <w:rPr>
                <w:lang w:val="en-GB"/>
              </w:rPr>
            </w:pPr>
            <w:r w:rsidRPr="00E975DF">
              <w:rPr>
                <w:lang w:val="en-GB"/>
              </w:rPr>
              <w:t>Bonds issued by corporations, with simple characteristics, usually covering the ones referred to as ‘plain vanilla’, and that don't have any special feature described in the categories 22 to 28</w:t>
            </w:r>
            <w:r>
              <w:rPr>
                <w:lang w:val="en-GB"/>
              </w:rPr>
              <w:t>.</w:t>
            </w:r>
          </w:p>
        </w:tc>
      </w:tr>
      <w:tr w:rsidR="00EE3B69" w:rsidRPr="007C41FD" w14:paraId="026E73BF" w14:textId="77777777" w:rsidTr="00DC4EC8">
        <w:tc>
          <w:tcPr>
            <w:tcW w:w="1300" w:type="dxa"/>
            <w:tcBorders>
              <w:top w:val="single" w:sz="2" w:space="0" w:color="auto"/>
              <w:left w:val="single" w:sz="2" w:space="0" w:color="auto"/>
              <w:bottom w:val="single" w:sz="2" w:space="0" w:color="auto"/>
              <w:right w:val="single" w:sz="2" w:space="0" w:color="auto"/>
            </w:tcBorders>
          </w:tcPr>
          <w:p w14:paraId="473FF171" w14:textId="77777777" w:rsidR="00EE3B69" w:rsidRPr="00E975DF" w:rsidRDefault="00EE3B69" w:rsidP="00DC4EC8">
            <w:pPr>
              <w:pStyle w:val="NormalLeft"/>
              <w:rPr>
                <w:lang w:val="en-GB"/>
              </w:rPr>
            </w:pPr>
            <w:r w:rsidRPr="00E975DF">
              <w:rPr>
                <w:lang w:val="en-GB"/>
              </w:rPr>
              <w:t>22</w:t>
            </w:r>
          </w:p>
        </w:tc>
        <w:tc>
          <w:tcPr>
            <w:tcW w:w="1857" w:type="dxa"/>
            <w:tcBorders>
              <w:top w:val="single" w:sz="2" w:space="0" w:color="auto"/>
              <w:left w:val="single" w:sz="2" w:space="0" w:color="auto"/>
              <w:bottom w:val="single" w:sz="2" w:space="0" w:color="auto"/>
              <w:right w:val="single" w:sz="2" w:space="0" w:color="auto"/>
            </w:tcBorders>
          </w:tcPr>
          <w:p w14:paraId="7B1E671F" w14:textId="77777777" w:rsidR="00EE3B69" w:rsidRPr="00E975DF" w:rsidRDefault="00EE3B69" w:rsidP="00DC4EC8">
            <w:pPr>
              <w:pStyle w:val="NormalLeft"/>
              <w:rPr>
                <w:lang w:val="en-GB"/>
              </w:rPr>
            </w:pPr>
            <w:r w:rsidRPr="00E975DF">
              <w:rPr>
                <w:lang w:val="en-GB"/>
              </w:rPr>
              <w:t>Convertible bonds</w:t>
            </w:r>
          </w:p>
        </w:tc>
        <w:tc>
          <w:tcPr>
            <w:tcW w:w="6129" w:type="dxa"/>
            <w:tcBorders>
              <w:top w:val="single" w:sz="2" w:space="0" w:color="auto"/>
              <w:left w:val="single" w:sz="2" w:space="0" w:color="auto"/>
              <w:bottom w:val="single" w:sz="2" w:space="0" w:color="auto"/>
              <w:right w:val="single" w:sz="2" w:space="0" w:color="auto"/>
            </w:tcBorders>
          </w:tcPr>
          <w:p w14:paraId="5866FFC1" w14:textId="5454A84A" w:rsidR="00EE3B69" w:rsidRPr="00E975DF" w:rsidRDefault="00EE3B69" w:rsidP="00DC4EC8">
            <w:pPr>
              <w:pStyle w:val="NormalLeft"/>
              <w:rPr>
                <w:lang w:val="en-GB"/>
              </w:rPr>
            </w:pPr>
            <w:r w:rsidRPr="00E975DF">
              <w:rPr>
                <w:lang w:val="en-GB"/>
              </w:rPr>
              <w:t>Corporate bonds that</w:t>
            </w:r>
            <w:r>
              <w:rPr>
                <w:lang w:val="en-GB"/>
              </w:rPr>
              <w:t xml:space="preserve"> either</w:t>
            </w:r>
            <w:r w:rsidRPr="00E975DF">
              <w:rPr>
                <w:lang w:val="en-GB"/>
              </w:rPr>
              <w:t xml:space="preserve"> the</w:t>
            </w:r>
            <w:r>
              <w:rPr>
                <w:lang w:val="en-GB"/>
              </w:rPr>
              <w:t xml:space="preserve"> bond</w:t>
            </w:r>
            <w:r w:rsidRPr="00E975DF">
              <w:rPr>
                <w:lang w:val="en-GB"/>
              </w:rPr>
              <w:t xml:space="preserve"> holder</w:t>
            </w:r>
            <w:r>
              <w:rPr>
                <w:lang w:val="en-GB"/>
              </w:rPr>
              <w:t xml:space="preserve"> or the bond issuer</w:t>
            </w:r>
            <w:r w:rsidRPr="00E975DF">
              <w:rPr>
                <w:lang w:val="en-GB"/>
              </w:rPr>
              <w:t xml:space="preserve"> can convert into shares of common stock in the issuing company or cash of equal value, having debt and equity-like features</w:t>
            </w:r>
            <w:r>
              <w:rPr>
                <w:lang w:val="en-GB"/>
              </w:rPr>
              <w:t>.</w:t>
            </w:r>
            <w:ins w:id="23" w:author="Author">
              <w:r w:rsidR="00300BB9">
                <w:rPr>
                  <w:lang w:val="en-GB"/>
                </w:rPr>
                <w:t xml:space="preserve"> </w:t>
              </w:r>
            </w:ins>
          </w:p>
        </w:tc>
      </w:tr>
      <w:tr w:rsidR="00EE3B69" w:rsidRPr="007C41FD" w14:paraId="3F1DC755" w14:textId="77777777" w:rsidTr="00DC4EC8">
        <w:tc>
          <w:tcPr>
            <w:tcW w:w="1300" w:type="dxa"/>
            <w:tcBorders>
              <w:top w:val="single" w:sz="2" w:space="0" w:color="auto"/>
              <w:left w:val="single" w:sz="2" w:space="0" w:color="auto"/>
              <w:bottom w:val="single" w:sz="2" w:space="0" w:color="auto"/>
              <w:right w:val="single" w:sz="2" w:space="0" w:color="auto"/>
            </w:tcBorders>
          </w:tcPr>
          <w:p w14:paraId="625B17B0" w14:textId="77777777" w:rsidR="00EE3B69" w:rsidRPr="00E975DF" w:rsidRDefault="00EE3B69" w:rsidP="00DC4EC8">
            <w:pPr>
              <w:pStyle w:val="NormalLeft"/>
              <w:rPr>
                <w:lang w:val="en-GB"/>
              </w:rPr>
            </w:pPr>
            <w:r w:rsidRPr="00E975DF">
              <w:rPr>
                <w:lang w:val="en-GB"/>
              </w:rPr>
              <w:t>23</w:t>
            </w:r>
          </w:p>
        </w:tc>
        <w:tc>
          <w:tcPr>
            <w:tcW w:w="1857" w:type="dxa"/>
            <w:tcBorders>
              <w:top w:val="single" w:sz="2" w:space="0" w:color="auto"/>
              <w:left w:val="single" w:sz="2" w:space="0" w:color="auto"/>
              <w:bottom w:val="single" w:sz="2" w:space="0" w:color="auto"/>
              <w:right w:val="single" w:sz="2" w:space="0" w:color="auto"/>
            </w:tcBorders>
          </w:tcPr>
          <w:p w14:paraId="5BA8A8B5" w14:textId="77777777" w:rsidR="00EE3B69" w:rsidRPr="00E975DF" w:rsidRDefault="00EE3B69" w:rsidP="00DC4EC8">
            <w:pPr>
              <w:pStyle w:val="NormalLeft"/>
              <w:rPr>
                <w:lang w:val="en-GB"/>
              </w:rPr>
            </w:pPr>
            <w:r w:rsidRPr="00E975DF">
              <w:rPr>
                <w:lang w:val="en-GB"/>
              </w:rPr>
              <w:t>Commercial paper</w:t>
            </w:r>
          </w:p>
        </w:tc>
        <w:tc>
          <w:tcPr>
            <w:tcW w:w="6129" w:type="dxa"/>
            <w:tcBorders>
              <w:top w:val="single" w:sz="2" w:space="0" w:color="auto"/>
              <w:left w:val="single" w:sz="2" w:space="0" w:color="auto"/>
              <w:bottom w:val="single" w:sz="2" w:space="0" w:color="auto"/>
              <w:right w:val="single" w:sz="2" w:space="0" w:color="auto"/>
            </w:tcBorders>
          </w:tcPr>
          <w:p w14:paraId="705D1C91" w14:textId="77777777" w:rsidR="00EE3B69" w:rsidRPr="00E975DF" w:rsidRDefault="00EE3B69" w:rsidP="00DC4EC8">
            <w:pPr>
              <w:pStyle w:val="NormalLeft"/>
              <w:rPr>
                <w:lang w:val="en-GB"/>
              </w:rPr>
            </w:pPr>
            <w:r w:rsidRPr="00E975DF">
              <w:rPr>
                <w:lang w:val="en-GB"/>
              </w:rPr>
              <w:t>Unsecured, short-term debt instrument issued by a corporation, typically for the financing of accounts receivable, inventories and meeting short-term liabilities, usually with original maturity lesser than 270 days.</w:t>
            </w:r>
          </w:p>
        </w:tc>
      </w:tr>
      <w:tr w:rsidR="00EE3B69" w:rsidRPr="00E975DF" w14:paraId="345E8531" w14:textId="77777777" w:rsidTr="00DC4EC8">
        <w:tc>
          <w:tcPr>
            <w:tcW w:w="1300" w:type="dxa"/>
            <w:tcBorders>
              <w:top w:val="single" w:sz="2" w:space="0" w:color="auto"/>
              <w:left w:val="single" w:sz="2" w:space="0" w:color="auto"/>
              <w:bottom w:val="single" w:sz="2" w:space="0" w:color="auto"/>
              <w:right w:val="single" w:sz="2" w:space="0" w:color="auto"/>
            </w:tcBorders>
          </w:tcPr>
          <w:p w14:paraId="7474EE01" w14:textId="77777777" w:rsidR="00EE3B69" w:rsidRPr="00E975DF" w:rsidRDefault="00EE3B69" w:rsidP="00DC4EC8">
            <w:pPr>
              <w:pStyle w:val="NormalLeft"/>
              <w:rPr>
                <w:lang w:val="en-GB"/>
              </w:rPr>
            </w:pPr>
            <w:r w:rsidRPr="00E975DF">
              <w:rPr>
                <w:lang w:val="en-GB"/>
              </w:rPr>
              <w:t>24</w:t>
            </w:r>
          </w:p>
        </w:tc>
        <w:tc>
          <w:tcPr>
            <w:tcW w:w="1857" w:type="dxa"/>
            <w:tcBorders>
              <w:top w:val="single" w:sz="2" w:space="0" w:color="auto"/>
              <w:left w:val="single" w:sz="2" w:space="0" w:color="auto"/>
              <w:bottom w:val="single" w:sz="2" w:space="0" w:color="auto"/>
              <w:right w:val="single" w:sz="2" w:space="0" w:color="auto"/>
            </w:tcBorders>
          </w:tcPr>
          <w:p w14:paraId="44DB8C4E" w14:textId="77777777" w:rsidR="00EE3B69" w:rsidRPr="00E975DF" w:rsidRDefault="00EE3B69" w:rsidP="00DC4EC8">
            <w:pPr>
              <w:pStyle w:val="NormalLeft"/>
              <w:rPr>
                <w:lang w:val="en-GB"/>
              </w:rPr>
            </w:pPr>
            <w:r w:rsidRPr="00E975DF">
              <w:rPr>
                <w:lang w:val="en-GB"/>
              </w:rPr>
              <w:t>Money market instruments</w:t>
            </w:r>
          </w:p>
        </w:tc>
        <w:tc>
          <w:tcPr>
            <w:tcW w:w="6129" w:type="dxa"/>
            <w:tcBorders>
              <w:top w:val="single" w:sz="2" w:space="0" w:color="auto"/>
              <w:left w:val="single" w:sz="2" w:space="0" w:color="auto"/>
              <w:bottom w:val="single" w:sz="2" w:space="0" w:color="auto"/>
              <w:right w:val="single" w:sz="2" w:space="0" w:color="auto"/>
            </w:tcBorders>
          </w:tcPr>
          <w:p w14:paraId="35A27490" w14:textId="2E91F828" w:rsidR="00EE3B69" w:rsidRPr="00E975DF" w:rsidRDefault="00EE3B69" w:rsidP="00DC4EC8">
            <w:pPr>
              <w:pStyle w:val="NormalLeft"/>
              <w:rPr>
                <w:lang w:val="en-GB"/>
              </w:rPr>
            </w:pPr>
            <w:r w:rsidRPr="00E975DF">
              <w:rPr>
                <w:lang w:val="en-GB"/>
              </w:rPr>
              <w:t>Very short</w:t>
            </w:r>
            <w:ins w:id="24" w:author="Author">
              <w:r w:rsidR="008A6A1B">
                <w:rPr>
                  <w:lang w:val="en-GB"/>
                </w:rPr>
                <w:t>-</w:t>
              </w:r>
            </w:ins>
            <w:del w:id="25" w:author="Author">
              <w:r w:rsidRPr="00E975DF" w:rsidDel="008A6A1B">
                <w:rPr>
                  <w:lang w:val="en-GB"/>
                </w:rPr>
                <w:delText xml:space="preserve"> </w:delText>
              </w:r>
            </w:del>
            <w:r w:rsidRPr="00E975DF">
              <w:rPr>
                <w:lang w:val="en-GB"/>
              </w:rPr>
              <w:t xml:space="preserve">term debt securities (usually with maturities ranging from 1 day up to 1 year), consisting mainly of negotiable certificates of deposit (CDs), </w:t>
            </w:r>
            <w:proofErr w:type="gramStart"/>
            <w:r w:rsidRPr="00E975DF">
              <w:rPr>
                <w:lang w:val="en-GB"/>
              </w:rPr>
              <w:t>bankers</w:t>
            </w:r>
            <w:proofErr w:type="gramEnd"/>
            <w:r w:rsidRPr="00E975DF">
              <w:rPr>
                <w:lang w:val="en-GB"/>
              </w:rPr>
              <w:t xml:space="preserve"> acceptances </w:t>
            </w:r>
            <w:r w:rsidRPr="00E975DF">
              <w:rPr>
                <w:lang w:val="en-GB"/>
              </w:rPr>
              <w:lastRenderedPageBreak/>
              <w:t xml:space="preserve">and other highly liquid instruments. Commercial Paper is excluded from this category.  </w:t>
            </w:r>
          </w:p>
        </w:tc>
      </w:tr>
      <w:tr w:rsidR="00EE3B69" w:rsidRPr="007C41FD" w14:paraId="7405C6B3" w14:textId="77777777" w:rsidTr="00DC4EC8">
        <w:tc>
          <w:tcPr>
            <w:tcW w:w="1300" w:type="dxa"/>
            <w:tcBorders>
              <w:top w:val="single" w:sz="2" w:space="0" w:color="auto"/>
              <w:left w:val="single" w:sz="2" w:space="0" w:color="auto"/>
              <w:bottom w:val="single" w:sz="2" w:space="0" w:color="auto"/>
              <w:right w:val="single" w:sz="2" w:space="0" w:color="auto"/>
            </w:tcBorders>
          </w:tcPr>
          <w:p w14:paraId="29286A37" w14:textId="77777777" w:rsidR="00EE3B69" w:rsidRPr="00E975DF" w:rsidRDefault="00EE3B69" w:rsidP="00DC4EC8">
            <w:pPr>
              <w:pStyle w:val="NormalLeft"/>
              <w:rPr>
                <w:lang w:val="en-GB"/>
              </w:rPr>
            </w:pPr>
            <w:r w:rsidRPr="00E975DF">
              <w:rPr>
                <w:lang w:val="en-GB"/>
              </w:rPr>
              <w:lastRenderedPageBreak/>
              <w:t>25</w:t>
            </w:r>
          </w:p>
        </w:tc>
        <w:tc>
          <w:tcPr>
            <w:tcW w:w="1857" w:type="dxa"/>
            <w:tcBorders>
              <w:top w:val="single" w:sz="2" w:space="0" w:color="auto"/>
              <w:left w:val="single" w:sz="2" w:space="0" w:color="auto"/>
              <w:bottom w:val="single" w:sz="2" w:space="0" w:color="auto"/>
              <w:right w:val="single" w:sz="2" w:space="0" w:color="auto"/>
            </w:tcBorders>
          </w:tcPr>
          <w:p w14:paraId="0E7F896A" w14:textId="77777777" w:rsidR="00EE3B69" w:rsidRPr="00E975DF" w:rsidRDefault="00EE3B69" w:rsidP="00DC4EC8">
            <w:pPr>
              <w:pStyle w:val="NormalLeft"/>
              <w:rPr>
                <w:lang w:val="en-GB"/>
              </w:rPr>
            </w:pPr>
            <w:r w:rsidRPr="00E975DF">
              <w:rPr>
                <w:lang w:val="en-GB"/>
              </w:rPr>
              <w:t>Hybrid bonds</w:t>
            </w:r>
          </w:p>
        </w:tc>
        <w:tc>
          <w:tcPr>
            <w:tcW w:w="6129" w:type="dxa"/>
            <w:tcBorders>
              <w:top w:val="single" w:sz="2" w:space="0" w:color="auto"/>
              <w:left w:val="single" w:sz="2" w:space="0" w:color="auto"/>
              <w:bottom w:val="single" w:sz="2" w:space="0" w:color="auto"/>
              <w:right w:val="single" w:sz="2" w:space="0" w:color="auto"/>
            </w:tcBorders>
          </w:tcPr>
          <w:p w14:paraId="4DC75B48" w14:textId="77777777" w:rsidR="00EE3B69" w:rsidRPr="00E975DF" w:rsidRDefault="00EE3B69" w:rsidP="00DC4EC8">
            <w:pPr>
              <w:pStyle w:val="NormalLeft"/>
              <w:rPr>
                <w:lang w:val="en-GB"/>
              </w:rPr>
            </w:pPr>
            <w:r w:rsidRPr="00E975DF">
              <w:rPr>
                <w:lang w:val="en-GB"/>
              </w:rPr>
              <w:t>Corporate bonds that have debt and equity-like features</w:t>
            </w:r>
            <w:del w:id="26" w:author="Author">
              <w:r w:rsidRPr="00E975DF" w:rsidDel="004925EC">
                <w:rPr>
                  <w:lang w:val="en-GB"/>
                </w:rPr>
                <w:delText>,</w:delText>
              </w:r>
            </w:del>
            <w:r w:rsidRPr="00E975DF">
              <w:rPr>
                <w:lang w:val="en-GB"/>
              </w:rPr>
              <w:t xml:space="preserve"> but are not convertible.</w:t>
            </w:r>
          </w:p>
        </w:tc>
      </w:tr>
      <w:tr w:rsidR="00EE3B69" w:rsidRPr="007C41FD" w14:paraId="28E3B5D2" w14:textId="77777777" w:rsidTr="00DC4EC8">
        <w:tc>
          <w:tcPr>
            <w:tcW w:w="1300" w:type="dxa"/>
            <w:tcBorders>
              <w:top w:val="single" w:sz="2" w:space="0" w:color="auto"/>
              <w:left w:val="single" w:sz="2" w:space="0" w:color="auto"/>
              <w:bottom w:val="single" w:sz="2" w:space="0" w:color="auto"/>
              <w:right w:val="single" w:sz="2" w:space="0" w:color="auto"/>
            </w:tcBorders>
          </w:tcPr>
          <w:p w14:paraId="1CA4B04C" w14:textId="77777777" w:rsidR="00EE3B69" w:rsidRPr="00E975DF" w:rsidRDefault="00EE3B69" w:rsidP="00DC4EC8">
            <w:pPr>
              <w:pStyle w:val="NormalLeft"/>
              <w:rPr>
                <w:lang w:val="en-GB"/>
              </w:rPr>
            </w:pPr>
            <w:r w:rsidRPr="00E975DF">
              <w:rPr>
                <w:lang w:val="en-GB"/>
              </w:rPr>
              <w:t>26</w:t>
            </w:r>
          </w:p>
        </w:tc>
        <w:tc>
          <w:tcPr>
            <w:tcW w:w="1857" w:type="dxa"/>
            <w:tcBorders>
              <w:top w:val="single" w:sz="2" w:space="0" w:color="auto"/>
              <w:left w:val="single" w:sz="2" w:space="0" w:color="auto"/>
              <w:bottom w:val="single" w:sz="2" w:space="0" w:color="auto"/>
              <w:right w:val="single" w:sz="2" w:space="0" w:color="auto"/>
            </w:tcBorders>
          </w:tcPr>
          <w:p w14:paraId="750C2368" w14:textId="77777777" w:rsidR="00EE3B69" w:rsidRPr="00E975DF" w:rsidRDefault="00EE3B69" w:rsidP="00DC4EC8">
            <w:pPr>
              <w:pStyle w:val="NormalLeft"/>
              <w:rPr>
                <w:lang w:val="en-GB"/>
              </w:rPr>
            </w:pPr>
            <w:r w:rsidRPr="00E975DF">
              <w:rPr>
                <w:lang w:val="en-GB"/>
              </w:rPr>
              <w:t>Common covered bonds</w:t>
            </w:r>
          </w:p>
        </w:tc>
        <w:tc>
          <w:tcPr>
            <w:tcW w:w="6129" w:type="dxa"/>
            <w:tcBorders>
              <w:top w:val="single" w:sz="2" w:space="0" w:color="auto"/>
              <w:left w:val="single" w:sz="2" w:space="0" w:color="auto"/>
              <w:bottom w:val="single" w:sz="2" w:space="0" w:color="auto"/>
              <w:right w:val="single" w:sz="2" w:space="0" w:color="auto"/>
            </w:tcBorders>
          </w:tcPr>
          <w:p w14:paraId="6DB737C7" w14:textId="77777777" w:rsidR="00EE3B69" w:rsidRPr="00E975DF" w:rsidRDefault="00EE3B69" w:rsidP="00DC4EC8">
            <w:pPr>
              <w:pStyle w:val="NormalLeft"/>
              <w:rPr>
                <w:lang w:val="en-GB"/>
              </w:rPr>
            </w:pPr>
            <w:r w:rsidRPr="00E975DF">
              <w:rPr>
                <w:lang w:val="en-GB"/>
              </w:rPr>
              <w:t>Corporate bonds which have a pool of assets that secures or ‘covers’ the bond. Those assets remain on the issuer balance sheet. Covered bonds subject to specific law are excluded from this category</w:t>
            </w:r>
          </w:p>
        </w:tc>
      </w:tr>
      <w:tr w:rsidR="00EE3B69" w:rsidRPr="007C41FD" w14:paraId="16E2B884" w14:textId="77777777" w:rsidTr="00DC4EC8">
        <w:tc>
          <w:tcPr>
            <w:tcW w:w="1300" w:type="dxa"/>
            <w:tcBorders>
              <w:top w:val="single" w:sz="2" w:space="0" w:color="auto"/>
              <w:left w:val="single" w:sz="2" w:space="0" w:color="auto"/>
              <w:bottom w:val="single" w:sz="2" w:space="0" w:color="auto"/>
              <w:right w:val="single" w:sz="2" w:space="0" w:color="auto"/>
            </w:tcBorders>
          </w:tcPr>
          <w:p w14:paraId="42C2FBC0" w14:textId="77777777" w:rsidR="00EE3B69" w:rsidRPr="00E975DF" w:rsidRDefault="00EE3B69" w:rsidP="00DC4EC8">
            <w:pPr>
              <w:pStyle w:val="NormalLeft"/>
              <w:rPr>
                <w:lang w:val="en-GB"/>
              </w:rPr>
            </w:pPr>
            <w:r w:rsidRPr="00E975DF">
              <w:rPr>
                <w:lang w:val="en-GB"/>
              </w:rPr>
              <w:t>27</w:t>
            </w:r>
          </w:p>
        </w:tc>
        <w:tc>
          <w:tcPr>
            <w:tcW w:w="1857" w:type="dxa"/>
            <w:tcBorders>
              <w:top w:val="single" w:sz="2" w:space="0" w:color="auto"/>
              <w:left w:val="single" w:sz="2" w:space="0" w:color="auto"/>
              <w:bottom w:val="single" w:sz="2" w:space="0" w:color="auto"/>
              <w:right w:val="single" w:sz="2" w:space="0" w:color="auto"/>
            </w:tcBorders>
          </w:tcPr>
          <w:p w14:paraId="4D40D302" w14:textId="77777777" w:rsidR="00EE3B69" w:rsidRPr="00E975DF" w:rsidRDefault="00EE3B69" w:rsidP="00DC4EC8">
            <w:pPr>
              <w:pStyle w:val="NormalLeft"/>
              <w:rPr>
                <w:lang w:val="en-GB"/>
              </w:rPr>
            </w:pPr>
            <w:r w:rsidRPr="00E975DF">
              <w:rPr>
                <w:lang w:val="en-GB"/>
              </w:rPr>
              <w:t>Covered bonds subject to specific law</w:t>
            </w:r>
          </w:p>
        </w:tc>
        <w:tc>
          <w:tcPr>
            <w:tcW w:w="6129" w:type="dxa"/>
            <w:tcBorders>
              <w:top w:val="single" w:sz="2" w:space="0" w:color="auto"/>
              <w:left w:val="single" w:sz="2" w:space="0" w:color="auto"/>
              <w:bottom w:val="single" w:sz="2" w:space="0" w:color="auto"/>
              <w:right w:val="single" w:sz="2" w:space="0" w:color="auto"/>
            </w:tcBorders>
          </w:tcPr>
          <w:p w14:paraId="4AEBE0E6" w14:textId="77777777" w:rsidR="00EE3B69" w:rsidRPr="00E975DF" w:rsidRDefault="00EE3B69" w:rsidP="00DC4EC8">
            <w:pPr>
              <w:pStyle w:val="NormalLeft"/>
              <w:rPr>
                <w:lang w:val="en-GB"/>
              </w:rPr>
            </w:pPr>
            <w:r w:rsidRPr="00E975DF">
              <w:rPr>
                <w:lang w:val="en-GB"/>
              </w:rPr>
              <w:t xml:space="preserve">Corporate bonds which have a pool of assets that secures or ‘covers’ the bond if the originator becomes insolvent and are subject by law to special public supervision designed to protect </w:t>
            </w:r>
            <w:proofErr w:type="gramStart"/>
            <w:r w:rsidRPr="00E975DF">
              <w:rPr>
                <w:lang w:val="en-GB"/>
              </w:rPr>
              <w:t>bond-holders</w:t>
            </w:r>
            <w:proofErr w:type="gramEnd"/>
            <w:r w:rsidRPr="00E975DF">
              <w:rPr>
                <w:lang w:val="en-GB"/>
              </w:rPr>
              <w:t xml:space="preserve">, as defined in Article </w:t>
            </w:r>
            <w:r>
              <w:rPr>
                <w:lang w:val="en-GB"/>
              </w:rPr>
              <w:t>5</w:t>
            </w:r>
            <w:r w:rsidRPr="00E975DF">
              <w:rPr>
                <w:lang w:val="en-GB"/>
              </w:rPr>
              <w:t>2(4) of Directive 2009/65/CE.</w:t>
            </w:r>
          </w:p>
          <w:p w14:paraId="561FA3FB" w14:textId="77777777" w:rsidR="00EE3B69" w:rsidRPr="00E975DF" w:rsidRDefault="00EE3B69" w:rsidP="00DC4EC8">
            <w:pPr>
              <w:pStyle w:val="NormalLeft"/>
              <w:rPr>
                <w:lang w:val="en-GB"/>
              </w:rPr>
            </w:pPr>
            <w:r w:rsidRPr="00E975DF">
              <w:rPr>
                <w:lang w:val="en-GB"/>
              </w:rPr>
              <w:t xml:space="preserve">An example of this category is Pfandbrief: ‘Covered bonds which are issued </w:t>
            </w:r>
            <w:proofErr w:type="gramStart"/>
            <w:r w:rsidRPr="00E975DF">
              <w:rPr>
                <w:lang w:val="en-GB"/>
              </w:rPr>
              <w:t>on the basis of</w:t>
            </w:r>
            <w:proofErr w:type="gramEnd"/>
            <w:r w:rsidRPr="00E975DF">
              <w:rPr>
                <w:lang w:val="en-GB"/>
              </w:rPr>
              <w:t xml:space="preserve"> the Pfandbrief Act. They are used to refinance loans for which collateral is furnished in the form of loans secured by real estate liens (Mortgage Pfandbriefe), public-sector loans (Public Pfandbriefe), ship mortgages (Ship Pfandbriefe) or aircraft mortgages (Aircraft Pfandbriefe). Thus, the distinction made between these Pfandbrief types refers to the cover pool created for each type of Pfandbrief.’</w:t>
            </w:r>
          </w:p>
        </w:tc>
      </w:tr>
      <w:tr w:rsidR="00EE3B69" w:rsidRPr="007C41FD" w14:paraId="771E9341" w14:textId="77777777" w:rsidTr="00DC4EC8">
        <w:tc>
          <w:tcPr>
            <w:tcW w:w="1300" w:type="dxa"/>
            <w:tcBorders>
              <w:top w:val="single" w:sz="2" w:space="0" w:color="auto"/>
              <w:left w:val="single" w:sz="2" w:space="0" w:color="auto"/>
              <w:bottom w:val="single" w:sz="2" w:space="0" w:color="auto"/>
              <w:right w:val="single" w:sz="2" w:space="0" w:color="auto"/>
            </w:tcBorders>
          </w:tcPr>
          <w:p w14:paraId="12CD5BC0" w14:textId="77777777" w:rsidR="00EE3B69" w:rsidRPr="00E975DF" w:rsidRDefault="00EE3B69" w:rsidP="00DC4EC8">
            <w:pPr>
              <w:pStyle w:val="NormalLeft"/>
              <w:rPr>
                <w:lang w:val="en-GB"/>
              </w:rPr>
            </w:pPr>
            <w:r w:rsidRPr="00E975DF">
              <w:rPr>
                <w:lang w:val="en-GB"/>
              </w:rPr>
              <w:t>28</w:t>
            </w:r>
          </w:p>
        </w:tc>
        <w:tc>
          <w:tcPr>
            <w:tcW w:w="1857" w:type="dxa"/>
            <w:tcBorders>
              <w:top w:val="single" w:sz="2" w:space="0" w:color="auto"/>
              <w:left w:val="single" w:sz="2" w:space="0" w:color="auto"/>
              <w:bottom w:val="single" w:sz="2" w:space="0" w:color="auto"/>
              <w:right w:val="single" w:sz="2" w:space="0" w:color="auto"/>
            </w:tcBorders>
          </w:tcPr>
          <w:p w14:paraId="6B458646" w14:textId="77777777" w:rsidR="00EE3B69" w:rsidRPr="00E975DF" w:rsidRDefault="00EE3B69" w:rsidP="00DC4EC8">
            <w:pPr>
              <w:pStyle w:val="NormalLeft"/>
              <w:rPr>
                <w:lang w:val="en-GB"/>
              </w:rPr>
            </w:pPr>
            <w:r w:rsidRPr="00E975DF">
              <w:rPr>
                <w:lang w:val="en-GB"/>
              </w:rPr>
              <w:t>Subordinated bonds</w:t>
            </w:r>
          </w:p>
        </w:tc>
        <w:tc>
          <w:tcPr>
            <w:tcW w:w="6129" w:type="dxa"/>
            <w:tcBorders>
              <w:top w:val="single" w:sz="2" w:space="0" w:color="auto"/>
              <w:left w:val="single" w:sz="2" w:space="0" w:color="auto"/>
              <w:bottom w:val="single" w:sz="2" w:space="0" w:color="auto"/>
              <w:right w:val="single" w:sz="2" w:space="0" w:color="auto"/>
            </w:tcBorders>
          </w:tcPr>
          <w:p w14:paraId="653D2E1A" w14:textId="77777777" w:rsidR="00EE3B69" w:rsidRPr="00E975DF" w:rsidRDefault="00EE3B69" w:rsidP="00DC4EC8">
            <w:pPr>
              <w:pStyle w:val="NormalLeft"/>
              <w:rPr>
                <w:lang w:val="en-GB"/>
              </w:rPr>
            </w:pPr>
            <w:r w:rsidRPr="00E975DF">
              <w:rPr>
                <w:lang w:val="en-GB"/>
              </w:rPr>
              <w:t>Corporate bonds which have a lower priority than other bonds of the issuer in case of liquidation.</w:t>
            </w:r>
          </w:p>
        </w:tc>
      </w:tr>
      <w:tr w:rsidR="00EE3B69" w:rsidRPr="007C41FD" w14:paraId="7EE2A58B" w14:textId="77777777" w:rsidTr="00DC4EC8">
        <w:tc>
          <w:tcPr>
            <w:tcW w:w="1300" w:type="dxa"/>
            <w:tcBorders>
              <w:top w:val="single" w:sz="2" w:space="0" w:color="auto"/>
              <w:left w:val="single" w:sz="2" w:space="0" w:color="auto"/>
              <w:bottom w:val="single" w:sz="2" w:space="0" w:color="auto"/>
              <w:right w:val="single" w:sz="2" w:space="0" w:color="auto"/>
            </w:tcBorders>
          </w:tcPr>
          <w:p w14:paraId="6B040F75" w14:textId="77777777" w:rsidR="00EE3B69" w:rsidRPr="00E975DF" w:rsidRDefault="00EE3B69" w:rsidP="00DC4EC8">
            <w:pPr>
              <w:pStyle w:val="NormalLeft"/>
              <w:rPr>
                <w:lang w:val="en-GB"/>
              </w:rPr>
            </w:pPr>
            <w:r w:rsidRPr="00E975DF">
              <w:rPr>
                <w:lang w:val="en-GB"/>
              </w:rPr>
              <w:t>29</w:t>
            </w:r>
          </w:p>
        </w:tc>
        <w:tc>
          <w:tcPr>
            <w:tcW w:w="1857" w:type="dxa"/>
            <w:tcBorders>
              <w:top w:val="single" w:sz="2" w:space="0" w:color="auto"/>
              <w:left w:val="single" w:sz="2" w:space="0" w:color="auto"/>
              <w:bottom w:val="single" w:sz="2" w:space="0" w:color="auto"/>
              <w:right w:val="single" w:sz="2" w:space="0" w:color="auto"/>
            </w:tcBorders>
          </w:tcPr>
          <w:p w14:paraId="15D1FC9C"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3D49EF3" w14:textId="77777777" w:rsidR="00EE3B69" w:rsidRPr="00E975DF" w:rsidRDefault="00EE3B69" w:rsidP="00DC4EC8">
            <w:pPr>
              <w:pStyle w:val="NormalLeft"/>
              <w:rPr>
                <w:lang w:val="en-GB"/>
              </w:rPr>
            </w:pPr>
            <w:r w:rsidRPr="00E975DF">
              <w:rPr>
                <w:lang w:val="en-GB"/>
              </w:rPr>
              <w:t>Other corporate bonds, with other characteristics than the ones identified in the above categories</w:t>
            </w:r>
            <w:r>
              <w:rPr>
                <w:lang w:val="en-GB"/>
              </w:rPr>
              <w:t>.</w:t>
            </w:r>
          </w:p>
        </w:tc>
      </w:tr>
      <w:tr w:rsidR="00EE3B69" w:rsidRPr="007C41FD" w14:paraId="66865B92" w14:textId="77777777" w:rsidTr="00DC4EC8">
        <w:tc>
          <w:tcPr>
            <w:tcW w:w="1300" w:type="dxa"/>
            <w:tcBorders>
              <w:top w:val="single" w:sz="2" w:space="0" w:color="auto"/>
              <w:left w:val="single" w:sz="2" w:space="0" w:color="auto"/>
              <w:bottom w:val="single" w:sz="2" w:space="0" w:color="auto"/>
              <w:right w:val="single" w:sz="2" w:space="0" w:color="auto"/>
            </w:tcBorders>
          </w:tcPr>
          <w:p w14:paraId="57F5BA75" w14:textId="77777777" w:rsidR="00EE3B69" w:rsidRPr="00E975DF" w:rsidRDefault="00EE3B69" w:rsidP="00DC4EC8">
            <w:pPr>
              <w:pStyle w:val="NormalLeft"/>
              <w:rPr>
                <w:lang w:val="en-GB"/>
              </w:rPr>
            </w:pPr>
            <w:r w:rsidRPr="00E975DF">
              <w:rPr>
                <w:i/>
                <w:iCs/>
                <w:lang w:val="en-GB"/>
              </w:rPr>
              <w:t>3</w:t>
            </w:r>
          </w:p>
        </w:tc>
        <w:tc>
          <w:tcPr>
            <w:tcW w:w="1857" w:type="dxa"/>
            <w:tcBorders>
              <w:top w:val="single" w:sz="2" w:space="0" w:color="auto"/>
              <w:left w:val="single" w:sz="2" w:space="0" w:color="auto"/>
              <w:bottom w:val="single" w:sz="2" w:space="0" w:color="auto"/>
              <w:right w:val="single" w:sz="2" w:space="0" w:color="auto"/>
            </w:tcBorders>
          </w:tcPr>
          <w:p w14:paraId="08FF092D" w14:textId="77777777" w:rsidR="00EE3B69" w:rsidRPr="00E975DF" w:rsidRDefault="00EE3B69" w:rsidP="00DC4EC8">
            <w:pPr>
              <w:pStyle w:val="NormalLeft"/>
              <w:rPr>
                <w:lang w:val="en-GB"/>
              </w:rPr>
            </w:pPr>
            <w:r w:rsidRPr="00E975DF">
              <w:rPr>
                <w:i/>
                <w:iCs/>
                <w:lang w:val="en-GB"/>
              </w:rPr>
              <w:t>Equity</w:t>
            </w:r>
          </w:p>
        </w:tc>
        <w:tc>
          <w:tcPr>
            <w:tcW w:w="6129" w:type="dxa"/>
            <w:tcBorders>
              <w:top w:val="single" w:sz="2" w:space="0" w:color="auto"/>
              <w:left w:val="single" w:sz="2" w:space="0" w:color="auto"/>
              <w:bottom w:val="single" w:sz="2" w:space="0" w:color="auto"/>
              <w:right w:val="single" w:sz="2" w:space="0" w:color="auto"/>
            </w:tcBorders>
          </w:tcPr>
          <w:p w14:paraId="3B0FC1B0" w14:textId="77777777" w:rsidR="00EE3B69" w:rsidRPr="00E975DF" w:rsidRDefault="00EE3B69" w:rsidP="00DC4EC8">
            <w:pPr>
              <w:pStyle w:val="NormalLeft"/>
              <w:rPr>
                <w:lang w:val="en-GB"/>
              </w:rPr>
            </w:pPr>
            <w:r w:rsidRPr="00E975DF">
              <w:rPr>
                <w:i/>
                <w:iCs/>
                <w:lang w:val="en-GB"/>
              </w:rPr>
              <w:t>Shares and other securities equivalent to shares representing corporations' capital, i.e., representing ownership in a corporation</w:t>
            </w:r>
            <w:r>
              <w:rPr>
                <w:i/>
                <w:iCs/>
                <w:lang w:val="en-GB"/>
              </w:rPr>
              <w:t>.</w:t>
            </w:r>
          </w:p>
        </w:tc>
      </w:tr>
      <w:tr w:rsidR="00EE3B69" w:rsidRPr="007C41FD" w14:paraId="6D810FC7" w14:textId="77777777" w:rsidTr="00DC4EC8">
        <w:tc>
          <w:tcPr>
            <w:tcW w:w="1300" w:type="dxa"/>
            <w:tcBorders>
              <w:top w:val="single" w:sz="2" w:space="0" w:color="auto"/>
              <w:left w:val="single" w:sz="2" w:space="0" w:color="auto"/>
              <w:bottom w:val="single" w:sz="2" w:space="0" w:color="auto"/>
              <w:right w:val="single" w:sz="2" w:space="0" w:color="auto"/>
            </w:tcBorders>
          </w:tcPr>
          <w:p w14:paraId="4B73D9B0" w14:textId="77777777" w:rsidR="00EE3B69" w:rsidRPr="00E975DF" w:rsidRDefault="00EE3B69" w:rsidP="00DC4EC8">
            <w:pPr>
              <w:pStyle w:val="NormalLeft"/>
              <w:rPr>
                <w:lang w:val="en-GB"/>
              </w:rPr>
            </w:pPr>
            <w:r w:rsidRPr="00E975DF">
              <w:rPr>
                <w:lang w:val="en-GB"/>
              </w:rPr>
              <w:t>31</w:t>
            </w:r>
          </w:p>
        </w:tc>
        <w:tc>
          <w:tcPr>
            <w:tcW w:w="1857" w:type="dxa"/>
            <w:tcBorders>
              <w:top w:val="single" w:sz="2" w:space="0" w:color="auto"/>
              <w:left w:val="single" w:sz="2" w:space="0" w:color="auto"/>
              <w:bottom w:val="single" w:sz="2" w:space="0" w:color="auto"/>
              <w:right w:val="single" w:sz="2" w:space="0" w:color="auto"/>
            </w:tcBorders>
          </w:tcPr>
          <w:p w14:paraId="36731320" w14:textId="77777777" w:rsidR="00EE3B69" w:rsidRPr="00E975DF" w:rsidRDefault="00EE3B69" w:rsidP="00DC4EC8">
            <w:pPr>
              <w:pStyle w:val="NormalLeft"/>
              <w:rPr>
                <w:lang w:val="en-GB"/>
              </w:rPr>
            </w:pPr>
            <w:r w:rsidRPr="00E975DF">
              <w:rPr>
                <w:lang w:val="en-GB"/>
              </w:rPr>
              <w:t>Common equity</w:t>
            </w:r>
          </w:p>
        </w:tc>
        <w:tc>
          <w:tcPr>
            <w:tcW w:w="6129" w:type="dxa"/>
            <w:tcBorders>
              <w:top w:val="single" w:sz="2" w:space="0" w:color="auto"/>
              <w:left w:val="single" w:sz="2" w:space="0" w:color="auto"/>
              <w:bottom w:val="single" w:sz="2" w:space="0" w:color="auto"/>
              <w:right w:val="single" w:sz="2" w:space="0" w:color="auto"/>
            </w:tcBorders>
          </w:tcPr>
          <w:p w14:paraId="77B17276" w14:textId="77777777" w:rsidR="00EE3B69" w:rsidRPr="00E975DF" w:rsidRDefault="00EE3B69" w:rsidP="00DC4EC8">
            <w:pPr>
              <w:pStyle w:val="NormalLeft"/>
              <w:rPr>
                <w:lang w:val="en-GB"/>
              </w:rPr>
            </w:pPr>
            <w:r w:rsidRPr="00E975DF">
              <w:rPr>
                <w:lang w:val="en-GB"/>
              </w:rPr>
              <w:t>Equity that represents basic property rights on corporations</w:t>
            </w:r>
            <w:r>
              <w:rPr>
                <w:lang w:val="en-GB"/>
              </w:rPr>
              <w:t>.</w:t>
            </w:r>
          </w:p>
        </w:tc>
      </w:tr>
      <w:tr w:rsidR="00EE3B69" w:rsidRPr="007C41FD" w14:paraId="0EBA6CBC" w14:textId="77777777" w:rsidTr="00DC4EC8">
        <w:tc>
          <w:tcPr>
            <w:tcW w:w="1300" w:type="dxa"/>
            <w:tcBorders>
              <w:top w:val="single" w:sz="2" w:space="0" w:color="auto"/>
              <w:left w:val="single" w:sz="2" w:space="0" w:color="auto"/>
              <w:bottom w:val="single" w:sz="2" w:space="0" w:color="auto"/>
              <w:right w:val="single" w:sz="2" w:space="0" w:color="auto"/>
            </w:tcBorders>
          </w:tcPr>
          <w:p w14:paraId="0B472953" w14:textId="77777777" w:rsidR="00EE3B69" w:rsidRPr="00E975DF" w:rsidRDefault="00EE3B69" w:rsidP="00DC4EC8">
            <w:pPr>
              <w:pStyle w:val="NormalLeft"/>
              <w:rPr>
                <w:lang w:val="en-GB"/>
              </w:rPr>
            </w:pPr>
            <w:r w:rsidRPr="00E975DF">
              <w:rPr>
                <w:lang w:val="en-GB"/>
              </w:rPr>
              <w:t>32</w:t>
            </w:r>
          </w:p>
        </w:tc>
        <w:tc>
          <w:tcPr>
            <w:tcW w:w="1857" w:type="dxa"/>
            <w:tcBorders>
              <w:top w:val="single" w:sz="2" w:space="0" w:color="auto"/>
              <w:left w:val="single" w:sz="2" w:space="0" w:color="auto"/>
              <w:bottom w:val="single" w:sz="2" w:space="0" w:color="auto"/>
              <w:right w:val="single" w:sz="2" w:space="0" w:color="auto"/>
            </w:tcBorders>
          </w:tcPr>
          <w:p w14:paraId="44091B83" w14:textId="77777777" w:rsidR="00EE3B69" w:rsidRPr="00E975DF" w:rsidRDefault="00EE3B69" w:rsidP="00DC4EC8">
            <w:pPr>
              <w:pStyle w:val="NormalLeft"/>
              <w:rPr>
                <w:lang w:val="en-GB"/>
              </w:rPr>
            </w:pPr>
            <w:r w:rsidRPr="00E975DF">
              <w:rPr>
                <w:lang w:val="en-GB"/>
              </w:rPr>
              <w:t>Equity of real estate related corporation</w:t>
            </w:r>
          </w:p>
        </w:tc>
        <w:tc>
          <w:tcPr>
            <w:tcW w:w="6129" w:type="dxa"/>
            <w:tcBorders>
              <w:top w:val="single" w:sz="2" w:space="0" w:color="auto"/>
              <w:left w:val="single" w:sz="2" w:space="0" w:color="auto"/>
              <w:bottom w:val="single" w:sz="2" w:space="0" w:color="auto"/>
              <w:right w:val="single" w:sz="2" w:space="0" w:color="auto"/>
            </w:tcBorders>
          </w:tcPr>
          <w:p w14:paraId="2C713992" w14:textId="77777777" w:rsidR="00EE3B69" w:rsidRPr="00E975DF" w:rsidRDefault="00EE3B69" w:rsidP="00DC4EC8">
            <w:pPr>
              <w:pStyle w:val="NormalLeft"/>
              <w:rPr>
                <w:lang w:val="en-GB"/>
              </w:rPr>
            </w:pPr>
            <w:r w:rsidRPr="00E975DF">
              <w:rPr>
                <w:lang w:val="en-GB"/>
              </w:rPr>
              <w:t>Equity representing capital from real estate related corporations</w:t>
            </w:r>
            <w:r>
              <w:rPr>
                <w:lang w:val="en-GB"/>
              </w:rPr>
              <w:t>.</w:t>
            </w:r>
          </w:p>
        </w:tc>
      </w:tr>
      <w:tr w:rsidR="00EE3B69" w:rsidRPr="007C41FD" w14:paraId="17C9D6E5" w14:textId="77777777" w:rsidTr="00DC4EC8">
        <w:tc>
          <w:tcPr>
            <w:tcW w:w="1300" w:type="dxa"/>
            <w:tcBorders>
              <w:top w:val="single" w:sz="2" w:space="0" w:color="auto"/>
              <w:left w:val="single" w:sz="2" w:space="0" w:color="auto"/>
              <w:bottom w:val="single" w:sz="2" w:space="0" w:color="auto"/>
              <w:right w:val="single" w:sz="2" w:space="0" w:color="auto"/>
            </w:tcBorders>
          </w:tcPr>
          <w:p w14:paraId="20EA21D8" w14:textId="77777777" w:rsidR="00EE3B69" w:rsidRPr="00E975DF" w:rsidRDefault="00EE3B69" w:rsidP="00DC4EC8">
            <w:pPr>
              <w:pStyle w:val="NormalLeft"/>
              <w:rPr>
                <w:lang w:val="en-GB"/>
              </w:rPr>
            </w:pPr>
            <w:r w:rsidRPr="00E975DF">
              <w:rPr>
                <w:lang w:val="en-GB"/>
              </w:rPr>
              <w:t>33</w:t>
            </w:r>
          </w:p>
        </w:tc>
        <w:tc>
          <w:tcPr>
            <w:tcW w:w="1857" w:type="dxa"/>
            <w:tcBorders>
              <w:top w:val="single" w:sz="2" w:space="0" w:color="auto"/>
              <w:left w:val="single" w:sz="2" w:space="0" w:color="auto"/>
              <w:bottom w:val="single" w:sz="2" w:space="0" w:color="auto"/>
              <w:right w:val="single" w:sz="2" w:space="0" w:color="auto"/>
            </w:tcBorders>
          </w:tcPr>
          <w:p w14:paraId="51212220" w14:textId="77777777" w:rsidR="00EE3B69" w:rsidRPr="00E975DF" w:rsidRDefault="00EE3B69" w:rsidP="00DC4EC8">
            <w:pPr>
              <w:pStyle w:val="NormalLeft"/>
              <w:rPr>
                <w:lang w:val="en-GB"/>
              </w:rPr>
            </w:pPr>
            <w:r w:rsidRPr="00E975DF">
              <w:rPr>
                <w:lang w:val="en-GB"/>
              </w:rPr>
              <w:t>Equity rights</w:t>
            </w:r>
          </w:p>
        </w:tc>
        <w:tc>
          <w:tcPr>
            <w:tcW w:w="6129" w:type="dxa"/>
            <w:tcBorders>
              <w:top w:val="single" w:sz="2" w:space="0" w:color="auto"/>
              <w:left w:val="single" w:sz="2" w:space="0" w:color="auto"/>
              <w:bottom w:val="single" w:sz="2" w:space="0" w:color="auto"/>
              <w:right w:val="single" w:sz="2" w:space="0" w:color="auto"/>
            </w:tcBorders>
          </w:tcPr>
          <w:p w14:paraId="7F270A7A" w14:textId="77777777" w:rsidR="00EE3B69" w:rsidRPr="00E975DF" w:rsidRDefault="00EE3B69" w:rsidP="00DC4EC8">
            <w:pPr>
              <w:pStyle w:val="NormalLeft"/>
              <w:rPr>
                <w:lang w:val="en-GB"/>
              </w:rPr>
            </w:pPr>
            <w:r w:rsidRPr="00E975DF">
              <w:rPr>
                <w:lang w:val="en-GB"/>
              </w:rPr>
              <w:t>Rights to subscribe to additional shares of equity at a set price</w:t>
            </w:r>
            <w:r>
              <w:rPr>
                <w:lang w:val="en-GB"/>
              </w:rPr>
              <w:t>.</w:t>
            </w:r>
          </w:p>
        </w:tc>
      </w:tr>
      <w:tr w:rsidR="00EE3B69" w:rsidRPr="007C41FD" w14:paraId="27F895A0" w14:textId="77777777" w:rsidTr="00DC4EC8">
        <w:tc>
          <w:tcPr>
            <w:tcW w:w="1300" w:type="dxa"/>
            <w:tcBorders>
              <w:top w:val="single" w:sz="2" w:space="0" w:color="auto"/>
              <w:left w:val="single" w:sz="2" w:space="0" w:color="auto"/>
              <w:bottom w:val="single" w:sz="2" w:space="0" w:color="auto"/>
              <w:right w:val="single" w:sz="2" w:space="0" w:color="auto"/>
            </w:tcBorders>
          </w:tcPr>
          <w:p w14:paraId="3545CA50" w14:textId="77777777" w:rsidR="00EE3B69" w:rsidRPr="00E975DF" w:rsidRDefault="00EE3B69" w:rsidP="00DC4EC8">
            <w:pPr>
              <w:pStyle w:val="NormalLeft"/>
              <w:rPr>
                <w:lang w:val="en-GB"/>
              </w:rPr>
            </w:pPr>
            <w:r w:rsidRPr="00E975DF">
              <w:rPr>
                <w:lang w:val="en-GB"/>
              </w:rPr>
              <w:t>34</w:t>
            </w:r>
          </w:p>
        </w:tc>
        <w:tc>
          <w:tcPr>
            <w:tcW w:w="1857" w:type="dxa"/>
            <w:tcBorders>
              <w:top w:val="single" w:sz="2" w:space="0" w:color="auto"/>
              <w:left w:val="single" w:sz="2" w:space="0" w:color="auto"/>
              <w:bottom w:val="single" w:sz="2" w:space="0" w:color="auto"/>
              <w:right w:val="single" w:sz="2" w:space="0" w:color="auto"/>
            </w:tcBorders>
          </w:tcPr>
          <w:p w14:paraId="516F1E9A" w14:textId="77777777" w:rsidR="00EE3B69" w:rsidRPr="00E975DF" w:rsidRDefault="00EE3B69" w:rsidP="00DC4EC8">
            <w:pPr>
              <w:pStyle w:val="NormalLeft"/>
              <w:rPr>
                <w:lang w:val="en-GB"/>
              </w:rPr>
            </w:pPr>
            <w:r w:rsidRPr="00E975DF">
              <w:rPr>
                <w:lang w:val="en-GB"/>
              </w:rPr>
              <w:t>Preferred equity</w:t>
            </w:r>
          </w:p>
        </w:tc>
        <w:tc>
          <w:tcPr>
            <w:tcW w:w="6129" w:type="dxa"/>
            <w:tcBorders>
              <w:top w:val="single" w:sz="2" w:space="0" w:color="auto"/>
              <w:left w:val="single" w:sz="2" w:space="0" w:color="auto"/>
              <w:bottom w:val="single" w:sz="2" w:space="0" w:color="auto"/>
              <w:right w:val="single" w:sz="2" w:space="0" w:color="auto"/>
            </w:tcBorders>
          </w:tcPr>
          <w:p w14:paraId="2EF5D4FC" w14:textId="77777777" w:rsidR="00EE3B69" w:rsidRPr="00E975DF" w:rsidRDefault="00EE3B69" w:rsidP="00DC4EC8">
            <w:pPr>
              <w:pStyle w:val="NormalLeft"/>
              <w:rPr>
                <w:lang w:val="en-GB"/>
              </w:rPr>
            </w:pPr>
            <w:r w:rsidRPr="00E975DF">
              <w:rPr>
                <w:lang w:val="en-GB"/>
              </w:rPr>
              <w:t>Equity security that is senior to common equity, having a higher claim on the assets and earnings than common equity, but is subordinate to bonds</w:t>
            </w:r>
            <w:r>
              <w:rPr>
                <w:lang w:val="en-GB"/>
              </w:rPr>
              <w:t>.</w:t>
            </w:r>
          </w:p>
        </w:tc>
      </w:tr>
      <w:tr w:rsidR="00EE3B69" w:rsidRPr="007C41FD" w14:paraId="607AD0AA" w14:textId="77777777" w:rsidTr="00DC4EC8">
        <w:tc>
          <w:tcPr>
            <w:tcW w:w="1300" w:type="dxa"/>
            <w:tcBorders>
              <w:top w:val="single" w:sz="2" w:space="0" w:color="auto"/>
              <w:left w:val="single" w:sz="2" w:space="0" w:color="auto"/>
              <w:bottom w:val="single" w:sz="2" w:space="0" w:color="auto"/>
              <w:right w:val="single" w:sz="2" w:space="0" w:color="auto"/>
            </w:tcBorders>
          </w:tcPr>
          <w:p w14:paraId="0690D8F2" w14:textId="77777777" w:rsidR="00EE3B69" w:rsidRPr="00E975DF" w:rsidRDefault="00EE3B69" w:rsidP="00DC4EC8">
            <w:pPr>
              <w:pStyle w:val="NormalLeft"/>
              <w:rPr>
                <w:lang w:val="en-GB"/>
              </w:rPr>
            </w:pPr>
            <w:r w:rsidRPr="00E975DF">
              <w:rPr>
                <w:lang w:val="en-GB"/>
              </w:rPr>
              <w:lastRenderedPageBreak/>
              <w:t>39</w:t>
            </w:r>
          </w:p>
        </w:tc>
        <w:tc>
          <w:tcPr>
            <w:tcW w:w="1857" w:type="dxa"/>
            <w:tcBorders>
              <w:top w:val="single" w:sz="2" w:space="0" w:color="auto"/>
              <w:left w:val="single" w:sz="2" w:space="0" w:color="auto"/>
              <w:bottom w:val="single" w:sz="2" w:space="0" w:color="auto"/>
              <w:right w:val="single" w:sz="2" w:space="0" w:color="auto"/>
            </w:tcBorders>
          </w:tcPr>
          <w:p w14:paraId="7DDF69C4"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EE98AB2" w14:textId="77777777" w:rsidR="00EE3B69" w:rsidRPr="00E975DF" w:rsidRDefault="00EE3B69" w:rsidP="00DC4EC8">
            <w:pPr>
              <w:pStyle w:val="NormalLeft"/>
              <w:rPr>
                <w:lang w:val="en-GB"/>
              </w:rPr>
            </w:pPr>
            <w:r w:rsidRPr="00E975DF">
              <w:rPr>
                <w:lang w:val="en-GB"/>
              </w:rPr>
              <w:t>Other equity, not classified under the above categories</w:t>
            </w:r>
            <w:r>
              <w:rPr>
                <w:lang w:val="en-GB"/>
              </w:rPr>
              <w:t>.</w:t>
            </w:r>
          </w:p>
        </w:tc>
      </w:tr>
      <w:tr w:rsidR="00EE3B69" w:rsidRPr="007C41FD" w14:paraId="0AF30501" w14:textId="77777777" w:rsidTr="00DC4EC8">
        <w:tc>
          <w:tcPr>
            <w:tcW w:w="1300" w:type="dxa"/>
            <w:tcBorders>
              <w:top w:val="single" w:sz="2" w:space="0" w:color="auto"/>
              <w:left w:val="single" w:sz="2" w:space="0" w:color="auto"/>
              <w:bottom w:val="single" w:sz="2" w:space="0" w:color="auto"/>
              <w:right w:val="single" w:sz="2" w:space="0" w:color="auto"/>
            </w:tcBorders>
          </w:tcPr>
          <w:p w14:paraId="62A3E94A" w14:textId="77777777" w:rsidR="00EE3B69" w:rsidRPr="00E975DF" w:rsidRDefault="00EE3B69" w:rsidP="00DC4EC8">
            <w:pPr>
              <w:pStyle w:val="NormalLeft"/>
              <w:rPr>
                <w:lang w:val="en-GB"/>
              </w:rPr>
            </w:pPr>
            <w:r w:rsidRPr="00E975DF">
              <w:rPr>
                <w:i/>
                <w:iCs/>
                <w:lang w:val="en-GB"/>
              </w:rPr>
              <w:t>4</w:t>
            </w:r>
          </w:p>
        </w:tc>
        <w:tc>
          <w:tcPr>
            <w:tcW w:w="1857" w:type="dxa"/>
            <w:tcBorders>
              <w:top w:val="single" w:sz="2" w:space="0" w:color="auto"/>
              <w:left w:val="single" w:sz="2" w:space="0" w:color="auto"/>
              <w:bottom w:val="single" w:sz="2" w:space="0" w:color="auto"/>
              <w:right w:val="single" w:sz="2" w:space="0" w:color="auto"/>
            </w:tcBorders>
          </w:tcPr>
          <w:p w14:paraId="4539AC6D" w14:textId="77777777" w:rsidR="00EE3B69" w:rsidRPr="00E975DF" w:rsidRDefault="00EE3B69" w:rsidP="00DC4EC8">
            <w:pPr>
              <w:pStyle w:val="NormalLeft"/>
              <w:rPr>
                <w:lang w:val="en-GB"/>
              </w:rPr>
            </w:pPr>
            <w:r w:rsidRPr="00E975DF">
              <w:rPr>
                <w:i/>
                <w:iCs/>
                <w:lang w:val="en-GB"/>
              </w:rPr>
              <w:t>Collective Investment Undertakings</w:t>
            </w:r>
          </w:p>
        </w:tc>
        <w:tc>
          <w:tcPr>
            <w:tcW w:w="6129" w:type="dxa"/>
            <w:tcBorders>
              <w:top w:val="single" w:sz="2" w:space="0" w:color="auto"/>
              <w:left w:val="single" w:sz="2" w:space="0" w:color="auto"/>
              <w:bottom w:val="single" w:sz="2" w:space="0" w:color="auto"/>
              <w:right w:val="single" w:sz="2" w:space="0" w:color="auto"/>
            </w:tcBorders>
          </w:tcPr>
          <w:p w14:paraId="08864CB4" w14:textId="77777777" w:rsidR="00EE3B69" w:rsidRDefault="00EE3B69" w:rsidP="00DC4EC8">
            <w:pPr>
              <w:pStyle w:val="NormalLeft"/>
              <w:rPr>
                <w:ins w:id="27" w:author="Author"/>
                <w:i/>
                <w:iCs/>
                <w:lang w:val="en-GB"/>
              </w:rPr>
            </w:pPr>
            <w:r w:rsidRPr="00E975DF">
              <w:rPr>
                <w:i/>
                <w:iCs/>
                <w:lang w:val="en-GB"/>
              </w:rPr>
              <w:t>Collective investment undertaking' means an undertaking for collective investment in transferable securities (UCITS) as defined in Article 1(2) of Directive 2009/65/EC</w:t>
            </w:r>
            <w:r w:rsidR="00704573">
              <w:rPr>
                <w:i/>
                <w:iCs/>
                <w:lang w:val="en-GB"/>
              </w:rPr>
              <w:t xml:space="preserve"> </w:t>
            </w:r>
            <w:proofErr w:type="gramStart"/>
            <w:r w:rsidR="00704573">
              <w:rPr>
                <w:i/>
                <w:iCs/>
                <w:lang w:val="en-GB"/>
              </w:rPr>
              <w:t xml:space="preserve">or </w:t>
            </w:r>
            <w:r w:rsidRPr="00E975DF">
              <w:rPr>
                <w:i/>
                <w:iCs/>
                <w:lang w:val="en-GB"/>
              </w:rPr>
              <w:t xml:space="preserve"> an</w:t>
            </w:r>
            <w:proofErr w:type="gramEnd"/>
            <w:r w:rsidRPr="00E975DF">
              <w:rPr>
                <w:i/>
                <w:iCs/>
                <w:lang w:val="en-GB"/>
              </w:rPr>
              <w:t xml:space="preserve"> alternative investment fund (AIF) as defined in Article 4(1)(a) of Directive 2011/61/EU.</w:t>
            </w:r>
          </w:p>
          <w:p w14:paraId="5098A4B1" w14:textId="16E4E381" w:rsidR="00A26A93" w:rsidRPr="00E975DF" w:rsidRDefault="00A26A93" w:rsidP="00DC4EC8">
            <w:pPr>
              <w:pStyle w:val="NormalLeft"/>
              <w:rPr>
                <w:lang w:val="en-GB"/>
              </w:rPr>
            </w:pPr>
            <w:ins w:id="28" w:author="Author">
              <w:r w:rsidRPr="00A26A93">
                <w:rPr>
                  <w:lang w:val="en-GB"/>
                </w:rPr>
                <w:t>Shares in investment funds, irrespective of their balance sheet classification (participation or not).</w:t>
              </w:r>
            </w:ins>
          </w:p>
        </w:tc>
      </w:tr>
      <w:tr w:rsidR="00EE3B69" w:rsidRPr="007C41FD" w14:paraId="1AC5661D" w14:textId="77777777" w:rsidTr="00DC4EC8">
        <w:tc>
          <w:tcPr>
            <w:tcW w:w="1300" w:type="dxa"/>
            <w:tcBorders>
              <w:top w:val="single" w:sz="2" w:space="0" w:color="auto"/>
              <w:left w:val="single" w:sz="2" w:space="0" w:color="auto"/>
              <w:bottom w:val="single" w:sz="2" w:space="0" w:color="auto"/>
              <w:right w:val="single" w:sz="2" w:space="0" w:color="auto"/>
            </w:tcBorders>
          </w:tcPr>
          <w:p w14:paraId="28139DA7" w14:textId="77777777" w:rsidR="00EE3B69" w:rsidRPr="00E975DF" w:rsidRDefault="00EE3B69" w:rsidP="00DC4EC8">
            <w:pPr>
              <w:pStyle w:val="NormalLeft"/>
              <w:rPr>
                <w:lang w:val="en-GB"/>
              </w:rPr>
            </w:pPr>
            <w:r w:rsidRPr="00E975DF">
              <w:rPr>
                <w:lang w:val="en-GB"/>
              </w:rPr>
              <w:t>41</w:t>
            </w:r>
          </w:p>
        </w:tc>
        <w:tc>
          <w:tcPr>
            <w:tcW w:w="1857" w:type="dxa"/>
            <w:tcBorders>
              <w:top w:val="single" w:sz="2" w:space="0" w:color="auto"/>
              <w:left w:val="single" w:sz="2" w:space="0" w:color="auto"/>
              <w:bottom w:val="single" w:sz="2" w:space="0" w:color="auto"/>
              <w:right w:val="single" w:sz="2" w:space="0" w:color="auto"/>
            </w:tcBorders>
          </w:tcPr>
          <w:p w14:paraId="1393E28B" w14:textId="77777777" w:rsidR="00EE3B69" w:rsidRPr="00E975DF" w:rsidRDefault="00EE3B69" w:rsidP="00DC4EC8">
            <w:pPr>
              <w:pStyle w:val="NormalLeft"/>
              <w:rPr>
                <w:lang w:val="en-GB"/>
              </w:rPr>
            </w:pPr>
            <w:r w:rsidRPr="00E975DF">
              <w:rPr>
                <w:lang w:val="en-GB"/>
              </w:rPr>
              <w:t>Equity funds</w:t>
            </w:r>
          </w:p>
        </w:tc>
        <w:tc>
          <w:tcPr>
            <w:tcW w:w="6129" w:type="dxa"/>
            <w:tcBorders>
              <w:top w:val="single" w:sz="2" w:space="0" w:color="auto"/>
              <w:left w:val="single" w:sz="2" w:space="0" w:color="auto"/>
              <w:bottom w:val="single" w:sz="2" w:space="0" w:color="auto"/>
              <w:right w:val="single" w:sz="2" w:space="0" w:color="auto"/>
            </w:tcBorders>
          </w:tcPr>
          <w:p w14:paraId="2B669DED" w14:textId="77777777" w:rsidR="00EE3B69" w:rsidRPr="00E975DF" w:rsidRDefault="00EE3B69" w:rsidP="00DC4EC8">
            <w:pPr>
              <w:pStyle w:val="NormalLeft"/>
              <w:rPr>
                <w:lang w:val="en-GB"/>
              </w:rPr>
            </w:pPr>
            <w:r w:rsidRPr="00E975DF">
              <w:rPr>
                <w:lang w:val="en-GB"/>
              </w:rPr>
              <w:t>Collective investment undertakings mainly invested in equity</w:t>
            </w:r>
            <w:r>
              <w:rPr>
                <w:lang w:val="en-GB"/>
              </w:rPr>
              <w:t>.</w:t>
            </w:r>
          </w:p>
        </w:tc>
      </w:tr>
      <w:tr w:rsidR="00EE3B69" w:rsidRPr="007C41FD" w14:paraId="74FEA793" w14:textId="77777777" w:rsidTr="00DC4EC8">
        <w:tc>
          <w:tcPr>
            <w:tcW w:w="1300" w:type="dxa"/>
            <w:tcBorders>
              <w:top w:val="single" w:sz="2" w:space="0" w:color="auto"/>
              <w:left w:val="single" w:sz="2" w:space="0" w:color="auto"/>
              <w:bottom w:val="single" w:sz="2" w:space="0" w:color="auto"/>
              <w:right w:val="single" w:sz="2" w:space="0" w:color="auto"/>
            </w:tcBorders>
          </w:tcPr>
          <w:p w14:paraId="21EB3849" w14:textId="77777777" w:rsidR="00EE3B69" w:rsidRPr="00E975DF" w:rsidRDefault="00EE3B69" w:rsidP="00DC4EC8">
            <w:pPr>
              <w:pStyle w:val="NormalLeft"/>
              <w:rPr>
                <w:lang w:val="en-GB"/>
              </w:rPr>
            </w:pPr>
            <w:r w:rsidRPr="00E975DF">
              <w:rPr>
                <w:lang w:val="en-GB"/>
              </w:rPr>
              <w:t>42</w:t>
            </w:r>
          </w:p>
        </w:tc>
        <w:tc>
          <w:tcPr>
            <w:tcW w:w="1857" w:type="dxa"/>
            <w:tcBorders>
              <w:top w:val="single" w:sz="2" w:space="0" w:color="auto"/>
              <w:left w:val="single" w:sz="2" w:space="0" w:color="auto"/>
              <w:bottom w:val="single" w:sz="2" w:space="0" w:color="auto"/>
              <w:right w:val="single" w:sz="2" w:space="0" w:color="auto"/>
            </w:tcBorders>
          </w:tcPr>
          <w:p w14:paraId="57DB0283" w14:textId="77777777" w:rsidR="00EE3B69" w:rsidRPr="00E975DF" w:rsidRDefault="00EE3B69" w:rsidP="00DC4EC8">
            <w:pPr>
              <w:pStyle w:val="NormalLeft"/>
              <w:rPr>
                <w:lang w:val="en-GB"/>
              </w:rPr>
            </w:pPr>
            <w:r w:rsidRPr="00E975DF">
              <w:rPr>
                <w:lang w:val="en-GB"/>
              </w:rPr>
              <w:t>Debt funds</w:t>
            </w:r>
          </w:p>
        </w:tc>
        <w:tc>
          <w:tcPr>
            <w:tcW w:w="6129" w:type="dxa"/>
            <w:tcBorders>
              <w:top w:val="single" w:sz="2" w:space="0" w:color="auto"/>
              <w:left w:val="single" w:sz="2" w:space="0" w:color="auto"/>
              <w:bottom w:val="single" w:sz="2" w:space="0" w:color="auto"/>
              <w:right w:val="single" w:sz="2" w:space="0" w:color="auto"/>
            </w:tcBorders>
          </w:tcPr>
          <w:p w14:paraId="07FC4C10" w14:textId="77777777" w:rsidR="00EE3B69" w:rsidRPr="00E975DF" w:rsidRDefault="00EE3B69" w:rsidP="00DC4EC8">
            <w:pPr>
              <w:pStyle w:val="NormalLeft"/>
              <w:rPr>
                <w:lang w:val="en-GB"/>
              </w:rPr>
            </w:pPr>
            <w:r w:rsidRPr="00E975DF">
              <w:rPr>
                <w:lang w:val="en-GB"/>
              </w:rPr>
              <w:t>Collective investment undertakings mainly invested in bonds</w:t>
            </w:r>
            <w:r>
              <w:rPr>
                <w:lang w:val="en-GB"/>
              </w:rPr>
              <w:t>.</w:t>
            </w:r>
          </w:p>
        </w:tc>
      </w:tr>
      <w:tr w:rsidR="00EE3B69" w:rsidRPr="007C41FD" w14:paraId="0EC38B7B" w14:textId="77777777" w:rsidTr="00DC4EC8">
        <w:tc>
          <w:tcPr>
            <w:tcW w:w="1300" w:type="dxa"/>
            <w:tcBorders>
              <w:top w:val="single" w:sz="2" w:space="0" w:color="auto"/>
              <w:left w:val="single" w:sz="2" w:space="0" w:color="auto"/>
              <w:bottom w:val="single" w:sz="2" w:space="0" w:color="auto"/>
              <w:right w:val="single" w:sz="2" w:space="0" w:color="auto"/>
            </w:tcBorders>
          </w:tcPr>
          <w:p w14:paraId="686FA138" w14:textId="77777777" w:rsidR="00EE3B69" w:rsidRPr="00E975DF" w:rsidRDefault="00EE3B69" w:rsidP="00DC4EC8">
            <w:pPr>
              <w:pStyle w:val="NormalLeft"/>
              <w:rPr>
                <w:lang w:val="en-GB"/>
              </w:rPr>
            </w:pPr>
            <w:r w:rsidRPr="00E975DF">
              <w:rPr>
                <w:lang w:val="en-GB"/>
              </w:rPr>
              <w:t>43</w:t>
            </w:r>
          </w:p>
        </w:tc>
        <w:tc>
          <w:tcPr>
            <w:tcW w:w="1857" w:type="dxa"/>
            <w:tcBorders>
              <w:top w:val="single" w:sz="2" w:space="0" w:color="auto"/>
              <w:left w:val="single" w:sz="2" w:space="0" w:color="auto"/>
              <w:bottom w:val="single" w:sz="2" w:space="0" w:color="auto"/>
              <w:right w:val="single" w:sz="2" w:space="0" w:color="auto"/>
            </w:tcBorders>
          </w:tcPr>
          <w:p w14:paraId="1D88D410" w14:textId="77777777" w:rsidR="00EE3B69" w:rsidRPr="00E975DF" w:rsidRDefault="00EE3B69" w:rsidP="00DC4EC8">
            <w:pPr>
              <w:pStyle w:val="NormalLeft"/>
              <w:rPr>
                <w:lang w:val="en-GB"/>
              </w:rPr>
            </w:pPr>
            <w:r w:rsidRPr="00E975DF">
              <w:rPr>
                <w:lang w:val="en-GB"/>
              </w:rPr>
              <w:t>Money market funds</w:t>
            </w:r>
          </w:p>
        </w:tc>
        <w:tc>
          <w:tcPr>
            <w:tcW w:w="6129" w:type="dxa"/>
            <w:tcBorders>
              <w:top w:val="single" w:sz="2" w:space="0" w:color="auto"/>
              <w:left w:val="single" w:sz="2" w:space="0" w:color="auto"/>
              <w:bottom w:val="single" w:sz="2" w:space="0" w:color="auto"/>
              <w:right w:val="single" w:sz="2" w:space="0" w:color="auto"/>
            </w:tcBorders>
          </w:tcPr>
          <w:p w14:paraId="253C20D0" w14:textId="77777777" w:rsidR="00EE3B69" w:rsidRPr="00E975DF" w:rsidRDefault="00EE3B69" w:rsidP="00DC4EC8">
            <w:pPr>
              <w:pStyle w:val="NormalLeft"/>
              <w:rPr>
                <w:lang w:val="en-GB"/>
              </w:rPr>
            </w:pPr>
            <w:r w:rsidRPr="00E975DF">
              <w:rPr>
                <w:lang w:val="en-GB"/>
              </w:rPr>
              <w:t>Collective investment undertakings under the definition provided by ESMA (CESR/10-049)</w:t>
            </w:r>
            <w:r>
              <w:rPr>
                <w:lang w:val="en-GB"/>
              </w:rPr>
              <w:t>.</w:t>
            </w:r>
          </w:p>
        </w:tc>
      </w:tr>
      <w:tr w:rsidR="00EE3B69" w:rsidRPr="007C41FD" w14:paraId="789A92FC" w14:textId="77777777" w:rsidTr="00DC4EC8">
        <w:tc>
          <w:tcPr>
            <w:tcW w:w="1300" w:type="dxa"/>
            <w:tcBorders>
              <w:top w:val="single" w:sz="2" w:space="0" w:color="auto"/>
              <w:left w:val="single" w:sz="2" w:space="0" w:color="auto"/>
              <w:bottom w:val="single" w:sz="2" w:space="0" w:color="auto"/>
              <w:right w:val="single" w:sz="2" w:space="0" w:color="auto"/>
            </w:tcBorders>
          </w:tcPr>
          <w:p w14:paraId="7ECA9ED5" w14:textId="77777777" w:rsidR="00EE3B69" w:rsidRPr="00E975DF" w:rsidRDefault="00EE3B69" w:rsidP="00DC4EC8">
            <w:pPr>
              <w:pStyle w:val="NormalLeft"/>
              <w:rPr>
                <w:lang w:val="en-GB"/>
              </w:rPr>
            </w:pPr>
            <w:r w:rsidRPr="00E975DF">
              <w:rPr>
                <w:lang w:val="en-GB"/>
              </w:rPr>
              <w:t>44</w:t>
            </w:r>
          </w:p>
        </w:tc>
        <w:tc>
          <w:tcPr>
            <w:tcW w:w="1857" w:type="dxa"/>
            <w:tcBorders>
              <w:top w:val="single" w:sz="2" w:space="0" w:color="auto"/>
              <w:left w:val="single" w:sz="2" w:space="0" w:color="auto"/>
              <w:bottom w:val="single" w:sz="2" w:space="0" w:color="auto"/>
              <w:right w:val="single" w:sz="2" w:space="0" w:color="auto"/>
            </w:tcBorders>
          </w:tcPr>
          <w:p w14:paraId="3E3C5793" w14:textId="77777777" w:rsidR="00EE3B69" w:rsidRPr="00E975DF" w:rsidRDefault="00EE3B69" w:rsidP="00DC4EC8">
            <w:pPr>
              <w:pStyle w:val="NormalLeft"/>
              <w:rPr>
                <w:lang w:val="en-GB"/>
              </w:rPr>
            </w:pPr>
            <w:r w:rsidRPr="00E975DF">
              <w:rPr>
                <w:lang w:val="en-GB"/>
              </w:rPr>
              <w:t>Asset allocation funds</w:t>
            </w:r>
          </w:p>
        </w:tc>
        <w:tc>
          <w:tcPr>
            <w:tcW w:w="6129" w:type="dxa"/>
            <w:tcBorders>
              <w:top w:val="single" w:sz="2" w:space="0" w:color="auto"/>
              <w:left w:val="single" w:sz="2" w:space="0" w:color="auto"/>
              <w:bottom w:val="single" w:sz="2" w:space="0" w:color="auto"/>
              <w:right w:val="single" w:sz="2" w:space="0" w:color="auto"/>
            </w:tcBorders>
          </w:tcPr>
          <w:p w14:paraId="2BF88888" w14:textId="77777777" w:rsidR="00EE3B69" w:rsidRPr="00E975DF" w:rsidRDefault="00EE3B69" w:rsidP="00DC4EC8">
            <w:pPr>
              <w:pStyle w:val="NormalLeft"/>
              <w:rPr>
                <w:lang w:val="en-GB"/>
              </w:rPr>
            </w:pPr>
            <w:r w:rsidRPr="00E975DF">
              <w:rPr>
                <w:lang w:val="en-GB"/>
              </w:rPr>
              <w:t xml:space="preserve">Collective investment undertakings which </w:t>
            </w:r>
            <w:proofErr w:type="gramStart"/>
            <w:r w:rsidRPr="00E975DF">
              <w:rPr>
                <w:lang w:val="en-GB"/>
              </w:rPr>
              <w:t>invests</w:t>
            </w:r>
            <w:proofErr w:type="gramEnd"/>
            <w:r w:rsidRPr="00E975DF">
              <w:rPr>
                <w:lang w:val="en-GB"/>
              </w:rPr>
              <w:t xml:space="preserve"> its assets pursuing a specific asset allocation objective, e.g. primarily investing in the securities of companies in countries with nascent stock markets or small economies, specific sectors or group of sectors, specific countries or other specific investment objective</w:t>
            </w:r>
          </w:p>
        </w:tc>
      </w:tr>
      <w:tr w:rsidR="00EE3B69" w:rsidRPr="007C41FD" w14:paraId="0D91C8F4" w14:textId="77777777" w:rsidTr="00DC4EC8">
        <w:tc>
          <w:tcPr>
            <w:tcW w:w="1300" w:type="dxa"/>
            <w:tcBorders>
              <w:top w:val="single" w:sz="2" w:space="0" w:color="auto"/>
              <w:left w:val="single" w:sz="2" w:space="0" w:color="auto"/>
              <w:bottom w:val="single" w:sz="2" w:space="0" w:color="auto"/>
              <w:right w:val="single" w:sz="2" w:space="0" w:color="auto"/>
            </w:tcBorders>
          </w:tcPr>
          <w:p w14:paraId="5D05B59F" w14:textId="77777777" w:rsidR="00EE3B69" w:rsidRPr="00E975DF" w:rsidRDefault="00EE3B69" w:rsidP="00DC4EC8">
            <w:pPr>
              <w:pStyle w:val="NormalLeft"/>
              <w:rPr>
                <w:lang w:val="en-GB"/>
              </w:rPr>
            </w:pPr>
            <w:r w:rsidRPr="00E975DF">
              <w:rPr>
                <w:lang w:val="en-GB"/>
              </w:rPr>
              <w:t>45</w:t>
            </w:r>
          </w:p>
        </w:tc>
        <w:tc>
          <w:tcPr>
            <w:tcW w:w="1857" w:type="dxa"/>
            <w:tcBorders>
              <w:top w:val="single" w:sz="2" w:space="0" w:color="auto"/>
              <w:left w:val="single" w:sz="2" w:space="0" w:color="auto"/>
              <w:bottom w:val="single" w:sz="2" w:space="0" w:color="auto"/>
              <w:right w:val="single" w:sz="2" w:space="0" w:color="auto"/>
            </w:tcBorders>
          </w:tcPr>
          <w:p w14:paraId="3F157A24" w14:textId="77777777" w:rsidR="00EE3B69" w:rsidRPr="00E975DF" w:rsidRDefault="00EE3B69" w:rsidP="00DC4EC8">
            <w:pPr>
              <w:pStyle w:val="NormalLeft"/>
              <w:rPr>
                <w:lang w:val="en-GB"/>
              </w:rPr>
            </w:pPr>
            <w:r w:rsidRPr="00E975DF">
              <w:rPr>
                <w:lang w:val="en-GB"/>
              </w:rPr>
              <w:t>Real estate funds</w:t>
            </w:r>
          </w:p>
        </w:tc>
        <w:tc>
          <w:tcPr>
            <w:tcW w:w="6129" w:type="dxa"/>
            <w:tcBorders>
              <w:top w:val="single" w:sz="2" w:space="0" w:color="auto"/>
              <w:left w:val="single" w:sz="2" w:space="0" w:color="auto"/>
              <w:bottom w:val="single" w:sz="2" w:space="0" w:color="auto"/>
              <w:right w:val="single" w:sz="2" w:space="0" w:color="auto"/>
            </w:tcBorders>
          </w:tcPr>
          <w:p w14:paraId="35FB87B4" w14:textId="77777777" w:rsidR="00EE3B69" w:rsidRPr="00E975DF" w:rsidRDefault="00EE3B69" w:rsidP="00DC4EC8">
            <w:pPr>
              <w:pStyle w:val="NormalLeft"/>
              <w:rPr>
                <w:lang w:val="en-GB"/>
              </w:rPr>
            </w:pPr>
            <w:r w:rsidRPr="00E975DF">
              <w:rPr>
                <w:lang w:val="en-GB"/>
              </w:rPr>
              <w:t>Collective investment undertakings mainly invested in real estate</w:t>
            </w:r>
          </w:p>
        </w:tc>
      </w:tr>
      <w:tr w:rsidR="00EE3B69" w:rsidRPr="007C41FD" w14:paraId="77458D11" w14:textId="77777777" w:rsidTr="00DC4EC8">
        <w:tc>
          <w:tcPr>
            <w:tcW w:w="1300" w:type="dxa"/>
            <w:tcBorders>
              <w:top w:val="single" w:sz="2" w:space="0" w:color="auto"/>
              <w:left w:val="single" w:sz="2" w:space="0" w:color="auto"/>
              <w:bottom w:val="single" w:sz="2" w:space="0" w:color="auto"/>
              <w:right w:val="single" w:sz="2" w:space="0" w:color="auto"/>
            </w:tcBorders>
          </w:tcPr>
          <w:p w14:paraId="2CD6F3D6" w14:textId="77777777" w:rsidR="00EE3B69" w:rsidRPr="00E975DF" w:rsidRDefault="00EE3B69" w:rsidP="00DC4EC8">
            <w:pPr>
              <w:pStyle w:val="NormalLeft"/>
              <w:rPr>
                <w:lang w:val="en-GB"/>
              </w:rPr>
            </w:pPr>
            <w:r w:rsidRPr="00E975DF">
              <w:rPr>
                <w:lang w:val="en-GB"/>
              </w:rPr>
              <w:t>46</w:t>
            </w:r>
          </w:p>
        </w:tc>
        <w:tc>
          <w:tcPr>
            <w:tcW w:w="1857" w:type="dxa"/>
            <w:tcBorders>
              <w:top w:val="single" w:sz="2" w:space="0" w:color="auto"/>
              <w:left w:val="single" w:sz="2" w:space="0" w:color="auto"/>
              <w:bottom w:val="single" w:sz="2" w:space="0" w:color="auto"/>
              <w:right w:val="single" w:sz="2" w:space="0" w:color="auto"/>
            </w:tcBorders>
          </w:tcPr>
          <w:p w14:paraId="4D551F40" w14:textId="77777777" w:rsidR="00EE3B69" w:rsidRPr="00E975DF" w:rsidRDefault="00EE3B69" w:rsidP="00DC4EC8">
            <w:pPr>
              <w:pStyle w:val="NormalLeft"/>
              <w:rPr>
                <w:lang w:val="en-GB"/>
              </w:rPr>
            </w:pPr>
            <w:r w:rsidRPr="00E975DF">
              <w:rPr>
                <w:lang w:val="en-GB"/>
              </w:rPr>
              <w:t>Alternative funds</w:t>
            </w:r>
          </w:p>
        </w:tc>
        <w:tc>
          <w:tcPr>
            <w:tcW w:w="6129" w:type="dxa"/>
            <w:tcBorders>
              <w:top w:val="single" w:sz="2" w:space="0" w:color="auto"/>
              <w:left w:val="single" w:sz="2" w:space="0" w:color="auto"/>
              <w:bottom w:val="single" w:sz="2" w:space="0" w:color="auto"/>
              <w:right w:val="single" w:sz="2" w:space="0" w:color="auto"/>
            </w:tcBorders>
          </w:tcPr>
          <w:p w14:paraId="559CB12A" w14:textId="77777777" w:rsidR="00EE3B69" w:rsidRPr="00E975DF" w:rsidRDefault="00EE3B69" w:rsidP="00DC4EC8">
            <w:pPr>
              <w:pStyle w:val="NormalLeft"/>
              <w:rPr>
                <w:lang w:val="en-GB"/>
              </w:rPr>
            </w:pPr>
            <w:r w:rsidRPr="00E975DF">
              <w:rPr>
                <w:lang w:val="en-GB"/>
              </w:rPr>
              <w:t>Collective investment undertakings whose investment strategies include such as hedging, event driven, fixed income directional and relative value, managed futures, commodities etc.</w:t>
            </w:r>
          </w:p>
        </w:tc>
      </w:tr>
      <w:tr w:rsidR="00EE3B69" w:rsidRPr="007C41FD" w14:paraId="474A34E1" w14:textId="77777777" w:rsidTr="00DC4EC8">
        <w:tc>
          <w:tcPr>
            <w:tcW w:w="1300" w:type="dxa"/>
            <w:tcBorders>
              <w:top w:val="single" w:sz="2" w:space="0" w:color="auto"/>
              <w:left w:val="single" w:sz="2" w:space="0" w:color="auto"/>
              <w:bottom w:val="single" w:sz="2" w:space="0" w:color="auto"/>
              <w:right w:val="single" w:sz="2" w:space="0" w:color="auto"/>
            </w:tcBorders>
          </w:tcPr>
          <w:p w14:paraId="4241CC32" w14:textId="77777777" w:rsidR="00EE3B69" w:rsidRPr="00E975DF" w:rsidRDefault="00EE3B69" w:rsidP="00DC4EC8">
            <w:pPr>
              <w:pStyle w:val="NormalLeft"/>
              <w:rPr>
                <w:lang w:val="en-GB"/>
              </w:rPr>
            </w:pPr>
            <w:r w:rsidRPr="00E975DF">
              <w:rPr>
                <w:lang w:val="en-GB"/>
              </w:rPr>
              <w:t>47</w:t>
            </w:r>
          </w:p>
        </w:tc>
        <w:tc>
          <w:tcPr>
            <w:tcW w:w="1857" w:type="dxa"/>
            <w:tcBorders>
              <w:top w:val="single" w:sz="2" w:space="0" w:color="auto"/>
              <w:left w:val="single" w:sz="2" w:space="0" w:color="auto"/>
              <w:bottom w:val="single" w:sz="2" w:space="0" w:color="auto"/>
              <w:right w:val="single" w:sz="2" w:space="0" w:color="auto"/>
            </w:tcBorders>
          </w:tcPr>
          <w:p w14:paraId="7143804A" w14:textId="77777777" w:rsidR="00EE3B69" w:rsidRPr="00E975DF" w:rsidRDefault="00EE3B69" w:rsidP="00DC4EC8">
            <w:pPr>
              <w:pStyle w:val="NormalLeft"/>
              <w:rPr>
                <w:lang w:val="en-GB"/>
              </w:rPr>
            </w:pPr>
            <w:r w:rsidRPr="00E975DF">
              <w:rPr>
                <w:lang w:val="en-GB"/>
              </w:rPr>
              <w:t>Private equity funds</w:t>
            </w:r>
          </w:p>
        </w:tc>
        <w:tc>
          <w:tcPr>
            <w:tcW w:w="6129" w:type="dxa"/>
            <w:tcBorders>
              <w:top w:val="single" w:sz="2" w:space="0" w:color="auto"/>
              <w:left w:val="single" w:sz="2" w:space="0" w:color="auto"/>
              <w:bottom w:val="single" w:sz="2" w:space="0" w:color="auto"/>
              <w:right w:val="single" w:sz="2" w:space="0" w:color="auto"/>
            </w:tcBorders>
          </w:tcPr>
          <w:p w14:paraId="459D86D3" w14:textId="77777777" w:rsidR="00EE3B69" w:rsidRPr="00E975DF" w:rsidRDefault="00EE3B69" w:rsidP="00DC4EC8">
            <w:pPr>
              <w:pStyle w:val="NormalLeft"/>
              <w:rPr>
                <w:lang w:val="en-GB"/>
              </w:rPr>
            </w:pPr>
            <w:r w:rsidRPr="00E975DF">
              <w:rPr>
                <w:lang w:val="en-GB"/>
              </w:rPr>
              <w:t>Collective investment undertakings used for making investments in equity securities following strategies associated with private equity.</w:t>
            </w:r>
          </w:p>
        </w:tc>
      </w:tr>
      <w:tr w:rsidR="00EE3B69" w:rsidRPr="007C41FD" w14:paraId="00BBF46B" w14:textId="77777777" w:rsidTr="00DC4EC8">
        <w:tc>
          <w:tcPr>
            <w:tcW w:w="1300" w:type="dxa"/>
            <w:tcBorders>
              <w:top w:val="single" w:sz="2" w:space="0" w:color="auto"/>
              <w:left w:val="single" w:sz="2" w:space="0" w:color="auto"/>
              <w:bottom w:val="single" w:sz="2" w:space="0" w:color="auto"/>
              <w:right w:val="single" w:sz="2" w:space="0" w:color="auto"/>
            </w:tcBorders>
          </w:tcPr>
          <w:p w14:paraId="04DB689E" w14:textId="77777777" w:rsidR="00EE3B69" w:rsidRPr="00E975DF" w:rsidRDefault="00EE3B69" w:rsidP="00DC4EC8">
            <w:pPr>
              <w:pStyle w:val="NormalLeft"/>
              <w:rPr>
                <w:lang w:val="en-GB"/>
              </w:rPr>
            </w:pPr>
            <w:r w:rsidRPr="00E975DF">
              <w:rPr>
                <w:lang w:val="en-GB"/>
              </w:rPr>
              <w:t>48 </w:t>
            </w:r>
          </w:p>
        </w:tc>
        <w:tc>
          <w:tcPr>
            <w:tcW w:w="1857" w:type="dxa"/>
            <w:tcBorders>
              <w:top w:val="single" w:sz="2" w:space="0" w:color="auto"/>
              <w:left w:val="single" w:sz="2" w:space="0" w:color="auto"/>
              <w:bottom w:val="single" w:sz="2" w:space="0" w:color="auto"/>
              <w:right w:val="single" w:sz="2" w:space="0" w:color="auto"/>
            </w:tcBorders>
          </w:tcPr>
          <w:p w14:paraId="704936CF" w14:textId="77777777" w:rsidR="00EE3B69" w:rsidRPr="00E975DF" w:rsidRDefault="00EE3B69" w:rsidP="00DC4EC8">
            <w:pPr>
              <w:pStyle w:val="NormalLeft"/>
              <w:rPr>
                <w:lang w:val="en-GB"/>
              </w:rPr>
            </w:pPr>
            <w:r w:rsidRPr="00E975DF">
              <w:rPr>
                <w:lang w:val="en-GB"/>
              </w:rPr>
              <w:t xml:space="preserve">Infrastructure funds  </w:t>
            </w:r>
          </w:p>
        </w:tc>
        <w:tc>
          <w:tcPr>
            <w:tcW w:w="6129" w:type="dxa"/>
            <w:tcBorders>
              <w:top w:val="single" w:sz="2" w:space="0" w:color="auto"/>
              <w:left w:val="single" w:sz="2" w:space="0" w:color="auto"/>
              <w:bottom w:val="single" w:sz="2" w:space="0" w:color="auto"/>
              <w:right w:val="single" w:sz="2" w:space="0" w:color="auto"/>
            </w:tcBorders>
          </w:tcPr>
          <w:p w14:paraId="43C892FE" w14:textId="77777777" w:rsidR="00EE3B69" w:rsidRPr="00E975DF" w:rsidRDefault="00EE3B69" w:rsidP="00DC4EC8">
            <w:pPr>
              <w:pStyle w:val="NormalLeft"/>
              <w:rPr>
                <w:lang w:val="en-GB"/>
              </w:rPr>
            </w:pPr>
            <w:r w:rsidRPr="00E975DF">
              <w:rPr>
                <w:lang w:val="en-GB"/>
              </w:rPr>
              <w:t>Collective investment undertakings that invest in Infrastructure assets as defined in point 55a or 55b of Article 1 of Delegated Regulation (EU) 2015/35</w:t>
            </w:r>
            <w:r>
              <w:rPr>
                <w:lang w:val="en-GB"/>
              </w:rPr>
              <w:t>.</w:t>
            </w:r>
            <w:r w:rsidRPr="00E975DF">
              <w:rPr>
                <w:lang w:val="en-GB"/>
              </w:rPr>
              <w:t xml:space="preserve">  </w:t>
            </w:r>
          </w:p>
        </w:tc>
      </w:tr>
      <w:tr w:rsidR="00EE3B69" w:rsidRPr="007C41FD" w14:paraId="3F596F10" w14:textId="77777777" w:rsidTr="00DC4EC8">
        <w:tc>
          <w:tcPr>
            <w:tcW w:w="1300" w:type="dxa"/>
            <w:tcBorders>
              <w:top w:val="single" w:sz="2" w:space="0" w:color="auto"/>
              <w:left w:val="single" w:sz="2" w:space="0" w:color="auto"/>
              <w:bottom w:val="single" w:sz="2" w:space="0" w:color="auto"/>
              <w:right w:val="single" w:sz="2" w:space="0" w:color="auto"/>
            </w:tcBorders>
          </w:tcPr>
          <w:p w14:paraId="459C4DB1" w14:textId="77777777" w:rsidR="00EE3B69" w:rsidRPr="00E975DF" w:rsidRDefault="00EE3B69" w:rsidP="00DC4EC8">
            <w:pPr>
              <w:pStyle w:val="NormalLeft"/>
              <w:rPr>
                <w:lang w:val="en-GB"/>
              </w:rPr>
            </w:pPr>
            <w:r w:rsidRPr="00E975DF">
              <w:rPr>
                <w:lang w:val="en-GB"/>
              </w:rPr>
              <w:t>49</w:t>
            </w:r>
          </w:p>
        </w:tc>
        <w:tc>
          <w:tcPr>
            <w:tcW w:w="1857" w:type="dxa"/>
            <w:tcBorders>
              <w:top w:val="single" w:sz="2" w:space="0" w:color="auto"/>
              <w:left w:val="single" w:sz="2" w:space="0" w:color="auto"/>
              <w:bottom w:val="single" w:sz="2" w:space="0" w:color="auto"/>
              <w:right w:val="single" w:sz="2" w:space="0" w:color="auto"/>
            </w:tcBorders>
          </w:tcPr>
          <w:p w14:paraId="185D4836"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4DA7F471" w14:textId="77777777" w:rsidR="00EE3B69" w:rsidRPr="00E975DF" w:rsidRDefault="00EE3B69" w:rsidP="00DC4EC8">
            <w:pPr>
              <w:pStyle w:val="NormalLeft"/>
              <w:rPr>
                <w:lang w:val="en-GB"/>
              </w:rPr>
            </w:pPr>
            <w:r w:rsidRPr="00E975DF">
              <w:rPr>
                <w:lang w:val="en-GB"/>
              </w:rPr>
              <w:t>Other Collective investment undertakings, not classified under the above categories</w:t>
            </w:r>
            <w:r>
              <w:rPr>
                <w:lang w:val="en-GB"/>
              </w:rPr>
              <w:t>.</w:t>
            </w:r>
          </w:p>
        </w:tc>
      </w:tr>
      <w:tr w:rsidR="00EE3B69" w:rsidRPr="00E975DF" w14:paraId="01DE568B" w14:textId="77777777" w:rsidTr="00DC4EC8">
        <w:tc>
          <w:tcPr>
            <w:tcW w:w="1300" w:type="dxa"/>
            <w:tcBorders>
              <w:top w:val="single" w:sz="2" w:space="0" w:color="auto"/>
              <w:left w:val="single" w:sz="2" w:space="0" w:color="auto"/>
              <w:bottom w:val="single" w:sz="2" w:space="0" w:color="auto"/>
              <w:right w:val="single" w:sz="2" w:space="0" w:color="auto"/>
            </w:tcBorders>
          </w:tcPr>
          <w:p w14:paraId="650694BF" w14:textId="77777777" w:rsidR="00EE3B69" w:rsidRPr="00E975DF" w:rsidRDefault="00EE3B69" w:rsidP="00DC4EC8">
            <w:pPr>
              <w:pStyle w:val="NormalLeft"/>
              <w:rPr>
                <w:lang w:val="en-GB"/>
              </w:rPr>
            </w:pPr>
            <w:r w:rsidRPr="00E975DF">
              <w:rPr>
                <w:i/>
                <w:iCs/>
                <w:lang w:val="en-GB"/>
              </w:rPr>
              <w:t>5</w:t>
            </w:r>
          </w:p>
        </w:tc>
        <w:tc>
          <w:tcPr>
            <w:tcW w:w="1857" w:type="dxa"/>
            <w:tcBorders>
              <w:top w:val="single" w:sz="2" w:space="0" w:color="auto"/>
              <w:left w:val="single" w:sz="2" w:space="0" w:color="auto"/>
              <w:bottom w:val="single" w:sz="2" w:space="0" w:color="auto"/>
              <w:right w:val="single" w:sz="2" w:space="0" w:color="auto"/>
            </w:tcBorders>
          </w:tcPr>
          <w:p w14:paraId="48855EB8" w14:textId="77777777" w:rsidR="00EE3B69" w:rsidRPr="00E975DF" w:rsidRDefault="00EE3B69" w:rsidP="00DC4EC8">
            <w:pPr>
              <w:pStyle w:val="NormalLeft"/>
              <w:rPr>
                <w:lang w:val="en-GB"/>
              </w:rPr>
            </w:pPr>
            <w:r w:rsidRPr="00E975DF">
              <w:rPr>
                <w:i/>
                <w:iCs/>
                <w:lang w:val="en-GB"/>
              </w:rPr>
              <w:t>Structured notes</w:t>
            </w:r>
          </w:p>
        </w:tc>
        <w:tc>
          <w:tcPr>
            <w:tcW w:w="6129" w:type="dxa"/>
            <w:tcBorders>
              <w:top w:val="single" w:sz="2" w:space="0" w:color="auto"/>
              <w:left w:val="single" w:sz="2" w:space="0" w:color="auto"/>
              <w:bottom w:val="single" w:sz="2" w:space="0" w:color="auto"/>
              <w:right w:val="single" w:sz="2" w:space="0" w:color="auto"/>
            </w:tcBorders>
          </w:tcPr>
          <w:p w14:paraId="3F8F91EF" w14:textId="77777777" w:rsidR="00EE3B69" w:rsidRPr="00E975DF" w:rsidRDefault="00EE3B69" w:rsidP="00DC4EC8">
            <w:pPr>
              <w:pStyle w:val="NormalLeft"/>
              <w:rPr>
                <w:lang w:val="en-GB"/>
              </w:rPr>
            </w:pPr>
            <w:r w:rsidRPr="00E975DF">
              <w:rPr>
                <w:i/>
                <w:iCs/>
                <w:lang w:val="en-GB"/>
              </w:rPr>
              <w:t xml:space="preserve">Hybrid securities, combining a fixed income (return in the form of fixed payments) instrument with a series of derivative components. Excluded from this category are fixed income securities that are issued by sovereign governments. </w:t>
            </w:r>
            <w:r w:rsidRPr="00E975DF">
              <w:rPr>
                <w:i/>
                <w:iCs/>
                <w:lang w:val="en-GB"/>
              </w:rPr>
              <w:lastRenderedPageBreak/>
              <w:t>Concerns securities that have embedded one or a combination of categories of derivatives, including Credit Default Swaps (CDS), Constant Maturity Swaps (CMS), Credit Default Options (CDOp). Assets under this category are not subject to unbundling</w:t>
            </w:r>
            <w:r>
              <w:rPr>
                <w:i/>
                <w:iCs/>
                <w:lang w:val="en-GB"/>
              </w:rPr>
              <w:t>.</w:t>
            </w:r>
          </w:p>
        </w:tc>
      </w:tr>
      <w:tr w:rsidR="00EE3B69" w:rsidRPr="007C41FD" w14:paraId="7665203F" w14:textId="77777777" w:rsidTr="00DC4EC8">
        <w:tc>
          <w:tcPr>
            <w:tcW w:w="1300" w:type="dxa"/>
            <w:tcBorders>
              <w:top w:val="single" w:sz="2" w:space="0" w:color="auto"/>
              <w:left w:val="single" w:sz="2" w:space="0" w:color="auto"/>
              <w:bottom w:val="single" w:sz="2" w:space="0" w:color="auto"/>
              <w:right w:val="single" w:sz="2" w:space="0" w:color="auto"/>
            </w:tcBorders>
          </w:tcPr>
          <w:p w14:paraId="49AAC85F" w14:textId="77777777" w:rsidR="00EE3B69" w:rsidRPr="00E975DF" w:rsidRDefault="00EE3B69" w:rsidP="00DC4EC8">
            <w:pPr>
              <w:pStyle w:val="NormalLeft"/>
              <w:rPr>
                <w:lang w:val="en-GB"/>
              </w:rPr>
            </w:pPr>
            <w:r w:rsidRPr="00E975DF">
              <w:rPr>
                <w:lang w:val="en-GB"/>
              </w:rPr>
              <w:lastRenderedPageBreak/>
              <w:t>51</w:t>
            </w:r>
          </w:p>
        </w:tc>
        <w:tc>
          <w:tcPr>
            <w:tcW w:w="1857" w:type="dxa"/>
            <w:tcBorders>
              <w:top w:val="single" w:sz="2" w:space="0" w:color="auto"/>
              <w:left w:val="single" w:sz="2" w:space="0" w:color="auto"/>
              <w:bottom w:val="single" w:sz="2" w:space="0" w:color="auto"/>
              <w:right w:val="single" w:sz="2" w:space="0" w:color="auto"/>
            </w:tcBorders>
          </w:tcPr>
          <w:p w14:paraId="37D5AEFE" w14:textId="77777777" w:rsidR="00EE3B69" w:rsidRPr="00E975DF" w:rsidRDefault="00EE3B69" w:rsidP="00DC4EC8">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1BA725E2" w14:textId="77777777" w:rsidR="00EE3B69" w:rsidRPr="00E975DF" w:rsidRDefault="00EE3B69" w:rsidP="00DC4EC8">
            <w:pPr>
              <w:pStyle w:val="NormalLeft"/>
              <w:rPr>
                <w:lang w:val="en-GB"/>
              </w:rPr>
            </w:pPr>
            <w:r w:rsidRPr="00E975DF">
              <w:rPr>
                <w:lang w:val="en-GB"/>
              </w:rPr>
              <w:t>Structured notes mainly exposed to equity risk</w:t>
            </w:r>
          </w:p>
        </w:tc>
      </w:tr>
      <w:tr w:rsidR="00EE3B69" w:rsidRPr="007C41FD" w14:paraId="06AEEF6F" w14:textId="77777777" w:rsidTr="00DC4EC8">
        <w:tc>
          <w:tcPr>
            <w:tcW w:w="1300" w:type="dxa"/>
            <w:tcBorders>
              <w:top w:val="single" w:sz="2" w:space="0" w:color="auto"/>
              <w:left w:val="single" w:sz="2" w:space="0" w:color="auto"/>
              <w:bottom w:val="single" w:sz="2" w:space="0" w:color="auto"/>
              <w:right w:val="single" w:sz="2" w:space="0" w:color="auto"/>
            </w:tcBorders>
          </w:tcPr>
          <w:p w14:paraId="2093063A" w14:textId="77777777" w:rsidR="00EE3B69" w:rsidRPr="00E975DF" w:rsidRDefault="00EE3B69" w:rsidP="00DC4EC8">
            <w:pPr>
              <w:pStyle w:val="NormalLeft"/>
              <w:rPr>
                <w:lang w:val="en-GB"/>
              </w:rPr>
            </w:pPr>
            <w:r w:rsidRPr="00E975DF">
              <w:rPr>
                <w:lang w:val="en-GB"/>
              </w:rPr>
              <w:t>52</w:t>
            </w:r>
          </w:p>
        </w:tc>
        <w:tc>
          <w:tcPr>
            <w:tcW w:w="1857" w:type="dxa"/>
            <w:tcBorders>
              <w:top w:val="single" w:sz="2" w:space="0" w:color="auto"/>
              <w:left w:val="single" w:sz="2" w:space="0" w:color="auto"/>
              <w:bottom w:val="single" w:sz="2" w:space="0" w:color="auto"/>
              <w:right w:val="single" w:sz="2" w:space="0" w:color="auto"/>
            </w:tcBorders>
          </w:tcPr>
          <w:p w14:paraId="4362A3EE" w14:textId="77777777" w:rsidR="00EE3B69" w:rsidRPr="00E975DF" w:rsidRDefault="00EE3B69" w:rsidP="00DC4EC8">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3A37B887" w14:textId="77777777" w:rsidR="00EE3B69" w:rsidRPr="00E975DF" w:rsidRDefault="00EE3B69" w:rsidP="00DC4EC8">
            <w:pPr>
              <w:pStyle w:val="NormalLeft"/>
              <w:rPr>
                <w:lang w:val="en-GB"/>
              </w:rPr>
            </w:pPr>
            <w:r w:rsidRPr="00E975DF">
              <w:rPr>
                <w:lang w:val="en-GB"/>
              </w:rPr>
              <w:t>Structured notes mainly exposed to interest rate risk</w:t>
            </w:r>
          </w:p>
        </w:tc>
      </w:tr>
      <w:tr w:rsidR="00EE3B69" w:rsidRPr="007C41FD" w14:paraId="150F4A20" w14:textId="77777777" w:rsidTr="00DC4EC8">
        <w:tc>
          <w:tcPr>
            <w:tcW w:w="1300" w:type="dxa"/>
            <w:tcBorders>
              <w:top w:val="single" w:sz="2" w:space="0" w:color="auto"/>
              <w:left w:val="single" w:sz="2" w:space="0" w:color="auto"/>
              <w:bottom w:val="single" w:sz="2" w:space="0" w:color="auto"/>
              <w:right w:val="single" w:sz="2" w:space="0" w:color="auto"/>
            </w:tcBorders>
          </w:tcPr>
          <w:p w14:paraId="00242761" w14:textId="77777777" w:rsidR="00EE3B69" w:rsidRPr="00E975DF" w:rsidRDefault="00EE3B69" w:rsidP="00DC4EC8">
            <w:pPr>
              <w:pStyle w:val="NormalLeft"/>
              <w:rPr>
                <w:lang w:val="en-GB"/>
              </w:rPr>
            </w:pPr>
            <w:r w:rsidRPr="00E975DF">
              <w:rPr>
                <w:lang w:val="en-GB"/>
              </w:rPr>
              <w:t>53</w:t>
            </w:r>
          </w:p>
        </w:tc>
        <w:tc>
          <w:tcPr>
            <w:tcW w:w="1857" w:type="dxa"/>
            <w:tcBorders>
              <w:top w:val="single" w:sz="2" w:space="0" w:color="auto"/>
              <w:left w:val="single" w:sz="2" w:space="0" w:color="auto"/>
              <w:bottom w:val="single" w:sz="2" w:space="0" w:color="auto"/>
              <w:right w:val="single" w:sz="2" w:space="0" w:color="auto"/>
            </w:tcBorders>
          </w:tcPr>
          <w:p w14:paraId="0607749B" w14:textId="77777777" w:rsidR="00EE3B69" w:rsidRPr="00E975DF" w:rsidRDefault="00EE3B69" w:rsidP="00DC4EC8">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671112E8" w14:textId="77777777" w:rsidR="00EE3B69" w:rsidRPr="00E975DF" w:rsidRDefault="00EE3B69" w:rsidP="00DC4EC8">
            <w:pPr>
              <w:pStyle w:val="NormalLeft"/>
              <w:rPr>
                <w:lang w:val="en-GB"/>
              </w:rPr>
            </w:pPr>
            <w:r w:rsidRPr="00E975DF">
              <w:rPr>
                <w:lang w:val="en-GB"/>
              </w:rPr>
              <w:t>Structured notes mainly exposed to currency risk</w:t>
            </w:r>
          </w:p>
        </w:tc>
      </w:tr>
      <w:tr w:rsidR="00EE3B69" w:rsidRPr="007C41FD" w14:paraId="6FA9B53C" w14:textId="77777777" w:rsidTr="00DC4EC8">
        <w:tc>
          <w:tcPr>
            <w:tcW w:w="1300" w:type="dxa"/>
            <w:tcBorders>
              <w:top w:val="single" w:sz="2" w:space="0" w:color="auto"/>
              <w:left w:val="single" w:sz="2" w:space="0" w:color="auto"/>
              <w:bottom w:val="single" w:sz="2" w:space="0" w:color="auto"/>
              <w:right w:val="single" w:sz="2" w:space="0" w:color="auto"/>
            </w:tcBorders>
          </w:tcPr>
          <w:p w14:paraId="069B7A48" w14:textId="77777777" w:rsidR="00EE3B69" w:rsidRPr="00E975DF" w:rsidRDefault="00EE3B69" w:rsidP="00DC4EC8">
            <w:pPr>
              <w:pStyle w:val="NormalLeft"/>
              <w:rPr>
                <w:lang w:val="en-GB"/>
              </w:rPr>
            </w:pPr>
            <w:r w:rsidRPr="00E975DF">
              <w:rPr>
                <w:lang w:val="en-GB"/>
              </w:rPr>
              <w:t>54</w:t>
            </w:r>
          </w:p>
        </w:tc>
        <w:tc>
          <w:tcPr>
            <w:tcW w:w="1857" w:type="dxa"/>
            <w:tcBorders>
              <w:top w:val="single" w:sz="2" w:space="0" w:color="auto"/>
              <w:left w:val="single" w:sz="2" w:space="0" w:color="auto"/>
              <w:bottom w:val="single" w:sz="2" w:space="0" w:color="auto"/>
              <w:right w:val="single" w:sz="2" w:space="0" w:color="auto"/>
            </w:tcBorders>
          </w:tcPr>
          <w:p w14:paraId="15AEC8AB" w14:textId="77777777" w:rsidR="00EE3B69" w:rsidRPr="00E975DF" w:rsidRDefault="00EE3B69" w:rsidP="00DC4EC8">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6D54F78C" w14:textId="77777777" w:rsidR="00EE3B69" w:rsidRPr="00E975DF" w:rsidRDefault="00EE3B69" w:rsidP="00DC4EC8">
            <w:pPr>
              <w:pStyle w:val="NormalLeft"/>
              <w:rPr>
                <w:lang w:val="en-GB"/>
              </w:rPr>
            </w:pPr>
            <w:r w:rsidRPr="00E975DF">
              <w:rPr>
                <w:lang w:val="en-GB"/>
              </w:rPr>
              <w:t>Structured notes mainly exposed to credit risk</w:t>
            </w:r>
          </w:p>
        </w:tc>
      </w:tr>
      <w:tr w:rsidR="00EE3B69" w:rsidRPr="007C41FD" w14:paraId="017F8A99" w14:textId="77777777" w:rsidTr="00DC4EC8">
        <w:tc>
          <w:tcPr>
            <w:tcW w:w="1300" w:type="dxa"/>
            <w:tcBorders>
              <w:top w:val="single" w:sz="2" w:space="0" w:color="auto"/>
              <w:left w:val="single" w:sz="2" w:space="0" w:color="auto"/>
              <w:bottom w:val="single" w:sz="2" w:space="0" w:color="auto"/>
              <w:right w:val="single" w:sz="2" w:space="0" w:color="auto"/>
            </w:tcBorders>
          </w:tcPr>
          <w:p w14:paraId="5C9AB6E8" w14:textId="77777777" w:rsidR="00EE3B69" w:rsidRPr="00E975DF" w:rsidRDefault="00EE3B69" w:rsidP="00DC4EC8">
            <w:pPr>
              <w:pStyle w:val="NormalLeft"/>
              <w:rPr>
                <w:lang w:val="en-GB"/>
              </w:rPr>
            </w:pPr>
            <w:r w:rsidRPr="00E975DF">
              <w:rPr>
                <w:lang w:val="en-GB"/>
              </w:rPr>
              <w:t>55</w:t>
            </w:r>
          </w:p>
        </w:tc>
        <w:tc>
          <w:tcPr>
            <w:tcW w:w="1857" w:type="dxa"/>
            <w:tcBorders>
              <w:top w:val="single" w:sz="2" w:space="0" w:color="auto"/>
              <w:left w:val="single" w:sz="2" w:space="0" w:color="auto"/>
              <w:bottom w:val="single" w:sz="2" w:space="0" w:color="auto"/>
              <w:right w:val="single" w:sz="2" w:space="0" w:color="auto"/>
            </w:tcBorders>
          </w:tcPr>
          <w:p w14:paraId="3667C2B7" w14:textId="77777777" w:rsidR="00EE3B69" w:rsidRPr="00E975DF" w:rsidRDefault="00EE3B69" w:rsidP="00DC4EC8">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45A5B78E" w14:textId="77777777" w:rsidR="00EE3B69" w:rsidRPr="00E975DF" w:rsidRDefault="00EE3B69" w:rsidP="00DC4EC8">
            <w:pPr>
              <w:pStyle w:val="NormalLeft"/>
              <w:rPr>
                <w:lang w:val="en-GB"/>
              </w:rPr>
            </w:pPr>
            <w:r w:rsidRPr="00E975DF">
              <w:rPr>
                <w:lang w:val="en-GB"/>
              </w:rPr>
              <w:t>Structured notes mainly exposed to real estate risk</w:t>
            </w:r>
          </w:p>
        </w:tc>
      </w:tr>
      <w:tr w:rsidR="00EE3B69" w:rsidRPr="007C41FD" w14:paraId="05C3E104" w14:textId="77777777" w:rsidTr="00DC4EC8">
        <w:tc>
          <w:tcPr>
            <w:tcW w:w="1300" w:type="dxa"/>
            <w:tcBorders>
              <w:top w:val="single" w:sz="2" w:space="0" w:color="auto"/>
              <w:left w:val="single" w:sz="2" w:space="0" w:color="auto"/>
              <w:bottom w:val="single" w:sz="2" w:space="0" w:color="auto"/>
              <w:right w:val="single" w:sz="2" w:space="0" w:color="auto"/>
            </w:tcBorders>
          </w:tcPr>
          <w:p w14:paraId="14F4B20D" w14:textId="77777777" w:rsidR="00EE3B69" w:rsidRPr="00E975DF" w:rsidRDefault="00EE3B69" w:rsidP="00DC4EC8">
            <w:pPr>
              <w:pStyle w:val="NormalLeft"/>
              <w:rPr>
                <w:lang w:val="en-GB"/>
              </w:rPr>
            </w:pPr>
            <w:r w:rsidRPr="00E975DF">
              <w:rPr>
                <w:lang w:val="en-GB"/>
              </w:rPr>
              <w:t>56</w:t>
            </w:r>
          </w:p>
        </w:tc>
        <w:tc>
          <w:tcPr>
            <w:tcW w:w="1857" w:type="dxa"/>
            <w:tcBorders>
              <w:top w:val="single" w:sz="2" w:space="0" w:color="auto"/>
              <w:left w:val="single" w:sz="2" w:space="0" w:color="auto"/>
              <w:bottom w:val="single" w:sz="2" w:space="0" w:color="auto"/>
              <w:right w:val="single" w:sz="2" w:space="0" w:color="auto"/>
            </w:tcBorders>
          </w:tcPr>
          <w:p w14:paraId="0A5F657C" w14:textId="77777777" w:rsidR="00EE3B69" w:rsidRPr="00E975DF" w:rsidRDefault="00EE3B69" w:rsidP="00DC4EC8">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08C4ECFA" w14:textId="77777777" w:rsidR="00EE3B69" w:rsidRPr="00E975DF" w:rsidRDefault="00EE3B69" w:rsidP="00DC4EC8">
            <w:pPr>
              <w:pStyle w:val="NormalLeft"/>
              <w:rPr>
                <w:lang w:val="en-GB"/>
              </w:rPr>
            </w:pPr>
            <w:r w:rsidRPr="00E975DF">
              <w:rPr>
                <w:lang w:val="en-GB"/>
              </w:rPr>
              <w:t>Structured notes mainly exposed to commodity risk</w:t>
            </w:r>
          </w:p>
        </w:tc>
      </w:tr>
      <w:tr w:rsidR="00EE3B69" w:rsidRPr="007C41FD" w14:paraId="6322072A" w14:textId="77777777" w:rsidTr="00DC4EC8">
        <w:tc>
          <w:tcPr>
            <w:tcW w:w="1300" w:type="dxa"/>
            <w:tcBorders>
              <w:top w:val="single" w:sz="2" w:space="0" w:color="auto"/>
              <w:left w:val="single" w:sz="2" w:space="0" w:color="auto"/>
              <w:bottom w:val="single" w:sz="2" w:space="0" w:color="auto"/>
              <w:right w:val="single" w:sz="2" w:space="0" w:color="auto"/>
            </w:tcBorders>
          </w:tcPr>
          <w:p w14:paraId="469C1C66" w14:textId="77777777" w:rsidR="00EE3B69" w:rsidRPr="00E975DF" w:rsidRDefault="00EE3B69" w:rsidP="00DC4EC8">
            <w:pPr>
              <w:pStyle w:val="NormalLeft"/>
              <w:rPr>
                <w:lang w:val="en-GB"/>
              </w:rPr>
            </w:pPr>
            <w:r w:rsidRPr="00E975DF">
              <w:rPr>
                <w:lang w:val="en-GB"/>
              </w:rPr>
              <w:t>57</w:t>
            </w:r>
          </w:p>
        </w:tc>
        <w:tc>
          <w:tcPr>
            <w:tcW w:w="1857" w:type="dxa"/>
            <w:tcBorders>
              <w:top w:val="single" w:sz="2" w:space="0" w:color="auto"/>
              <w:left w:val="single" w:sz="2" w:space="0" w:color="auto"/>
              <w:bottom w:val="single" w:sz="2" w:space="0" w:color="auto"/>
              <w:right w:val="single" w:sz="2" w:space="0" w:color="auto"/>
            </w:tcBorders>
          </w:tcPr>
          <w:p w14:paraId="6DFA5140"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370C04D4" w14:textId="77777777" w:rsidR="00EE3B69" w:rsidRPr="00E975DF" w:rsidRDefault="00EE3B69" w:rsidP="00DC4EC8">
            <w:pPr>
              <w:pStyle w:val="NormalLeft"/>
              <w:rPr>
                <w:lang w:val="en-GB"/>
              </w:rPr>
            </w:pPr>
            <w:r w:rsidRPr="00E975DF">
              <w:rPr>
                <w:lang w:val="en-GB"/>
              </w:rPr>
              <w:t>Structured notes mainly exposed to catastrophe or weather risk</w:t>
            </w:r>
          </w:p>
        </w:tc>
      </w:tr>
      <w:tr w:rsidR="00EE3B69" w:rsidRPr="007C41FD" w14:paraId="0B9892EE" w14:textId="77777777" w:rsidTr="00DC4EC8">
        <w:tc>
          <w:tcPr>
            <w:tcW w:w="1300" w:type="dxa"/>
            <w:tcBorders>
              <w:top w:val="single" w:sz="2" w:space="0" w:color="auto"/>
              <w:left w:val="single" w:sz="2" w:space="0" w:color="auto"/>
              <w:bottom w:val="single" w:sz="2" w:space="0" w:color="auto"/>
              <w:right w:val="single" w:sz="2" w:space="0" w:color="auto"/>
            </w:tcBorders>
          </w:tcPr>
          <w:p w14:paraId="2B79C168" w14:textId="77777777" w:rsidR="00EE3B69" w:rsidRPr="00E975DF" w:rsidRDefault="00EE3B69" w:rsidP="00DC4EC8">
            <w:pPr>
              <w:pStyle w:val="NormalLeft"/>
              <w:rPr>
                <w:lang w:val="en-GB"/>
              </w:rPr>
            </w:pPr>
            <w:r w:rsidRPr="00E975DF">
              <w:rPr>
                <w:lang w:val="en-GB"/>
              </w:rPr>
              <w:t>58</w:t>
            </w:r>
          </w:p>
        </w:tc>
        <w:tc>
          <w:tcPr>
            <w:tcW w:w="1857" w:type="dxa"/>
            <w:tcBorders>
              <w:top w:val="single" w:sz="2" w:space="0" w:color="auto"/>
              <w:left w:val="single" w:sz="2" w:space="0" w:color="auto"/>
              <w:bottom w:val="single" w:sz="2" w:space="0" w:color="auto"/>
              <w:right w:val="single" w:sz="2" w:space="0" w:color="auto"/>
            </w:tcBorders>
          </w:tcPr>
          <w:p w14:paraId="78FD82E0"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092D23F" w14:textId="77777777" w:rsidR="00EE3B69" w:rsidRPr="00E975DF" w:rsidRDefault="00EE3B69" w:rsidP="00DC4EC8">
            <w:pPr>
              <w:pStyle w:val="NormalLeft"/>
              <w:rPr>
                <w:lang w:val="en-GB"/>
              </w:rPr>
            </w:pPr>
            <w:r w:rsidRPr="00E975DF">
              <w:rPr>
                <w:lang w:val="en-GB"/>
              </w:rPr>
              <w:t>Structured notes mainly exposed to mortality risk</w:t>
            </w:r>
          </w:p>
        </w:tc>
      </w:tr>
      <w:tr w:rsidR="00EE3B69" w:rsidRPr="007C41FD" w14:paraId="40EB3F90" w14:textId="77777777" w:rsidTr="00DC4EC8">
        <w:tc>
          <w:tcPr>
            <w:tcW w:w="1300" w:type="dxa"/>
            <w:tcBorders>
              <w:top w:val="single" w:sz="2" w:space="0" w:color="auto"/>
              <w:left w:val="single" w:sz="2" w:space="0" w:color="auto"/>
              <w:bottom w:val="single" w:sz="2" w:space="0" w:color="auto"/>
              <w:right w:val="single" w:sz="2" w:space="0" w:color="auto"/>
            </w:tcBorders>
          </w:tcPr>
          <w:p w14:paraId="77497858" w14:textId="77777777" w:rsidR="00EE3B69" w:rsidRPr="00E975DF" w:rsidRDefault="00EE3B69" w:rsidP="00DC4EC8">
            <w:pPr>
              <w:pStyle w:val="NormalLeft"/>
              <w:rPr>
                <w:lang w:val="en-GB"/>
              </w:rPr>
            </w:pPr>
            <w:r w:rsidRPr="00E975DF">
              <w:rPr>
                <w:lang w:val="en-GB"/>
              </w:rPr>
              <w:t>59</w:t>
            </w:r>
          </w:p>
        </w:tc>
        <w:tc>
          <w:tcPr>
            <w:tcW w:w="1857" w:type="dxa"/>
            <w:tcBorders>
              <w:top w:val="single" w:sz="2" w:space="0" w:color="auto"/>
              <w:left w:val="single" w:sz="2" w:space="0" w:color="auto"/>
              <w:bottom w:val="single" w:sz="2" w:space="0" w:color="auto"/>
              <w:right w:val="single" w:sz="2" w:space="0" w:color="auto"/>
            </w:tcBorders>
          </w:tcPr>
          <w:p w14:paraId="589AB789"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427FEE71" w14:textId="77777777" w:rsidR="00EE3B69" w:rsidRPr="00E975DF" w:rsidRDefault="00EE3B69" w:rsidP="00DC4EC8">
            <w:pPr>
              <w:pStyle w:val="NormalLeft"/>
              <w:rPr>
                <w:lang w:val="en-GB"/>
              </w:rPr>
            </w:pPr>
            <w:r w:rsidRPr="00E975DF">
              <w:rPr>
                <w:lang w:val="en-GB"/>
              </w:rPr>
              <w:t>Other structured notes, not classified under the above categories</w:t>
            </w:r>
          </w:p>
        </w:tc>
      </w:tr>
      <w:tr w:rsidR="00EE3B69" w:rsidRPr="00E975DF" w14:paraId="30D7F529" w14:textId="77777777" w:rsidTr="00DC4EC8">
        <w:tc>
          <w:tcPr>
            <w:tcW w:w="1300" w:type="dxa"/>
            <w:tcBorders>
              <w:top w:val="single" w:sz="2" w:space="0" w:color="auto"/>
              <w:left w:val="single" w:sz="2" w:space="0" w:color="auto"/>
              <w:bottom w:val="single" w:sz="2" w:space="0" w:color="auto"/>
              <w:right w:val="single" w:sz="2" w:space="0" w:color="auto"/>
            </w:tcBorders>
          </w:tcPr>
          <w:p w14:paraId="1BF26157" w14:textId="77777777" w:rsidR="00EE3B69" w:rsidRPr="00E975DF" w:rsidRDefault="00EE3B69" w:rsidP="00DC4EC8">
            <w:pPr>
              <w:pStyle w:val="NormalLeft"/>
              <w:rPr>
                <w:lang w:val="en-GB"/>
              </w:rPr>
            </w:pPr>
            <w:r w:rsidRPr="00E975DF">
              <w:rPr>
                <w:i/>
                <w:iCs/>
                <w:lang w:val="en-GB"/>
              </w:rPr>
              <w:t>6</w:t>
            </w:r>
          </w:p>
        </w:tc>
        <w:tc>
          <w:tcPr>
            <w:tcW w:w="1857" w:type="dxa"/>
            <w:tcBorders>
              <w:top w:val="single" w:sz="2" w:space="0" w:color="auto"/>
              <w:left w:val="single" w:sz="2" w:space="0" w:color="auto"/>
              <w:bottom w:val="single" w:sz="2" w:space="0" w:color="auto"/>
              <w:right w:val="single" w:sz="2" w:space="0" w:color="auto"/>
            </w:tcBorders>
          </w:tcPr>
          <w:p w14:paraId="3C8CFAE8" w14:textId="77777777" w:rsidR="00EE3B69" w:rsidRPr="00E975DF" w:rsidRDefault="00EE3B69" w:rsidP="00DC4EC8">
            <w:pPr>
              <w:pStyle w:val="NormalLeft"/>
              <w:rPr>
                <w:lang w:val="en-GB"/>
              </w:rPr>
            </w:pPr>
            <w:r w:rsidRPr="00E975DF">
              <w:rPr>
                <w:i/>
                <w:iCs/>
                <w:lang w:val="en-GB"/>
              </w:rPr>
              <w:t>Collateralised securities</w:t>
            </w:r>
          </w:p>
        </w:tc>
        <w:tc>
          <w:tcPr>
            <w:tcW w:w="6129" w:type="dxa"/>
            <w:tcBorders>
              <w:top w:val="single" w:sz="2" w:space="0" w:color="auto"/>
              <w:left w:val="single" w:sz="2" w:space="0" w:color="auto"/>
              <w:bottom w:val="single" w:sz="2" w:space="0" w:color="auto"/>
              <w:right w:val="single" w:sz="2" w:space="0" w:color="auto"/>
            </w:tcBorders>
          </w:tcPr>
          <w:p w14:paraId="078267E2" w14:textId="77777777" w:rsidR="00EE3B69" w:rsidRPr="00E975DF" w:rsidRDefault="00EE3B69" w:rsidP="00DC4EC8">
            <w:pPr>
              <w:pStyle w:val="NormalLeft"/>
              <w:rPr>
                <w:lang w:val="en-GB"/>
              </w:rPr>
            </w:pPr>
            <w:r w:rsidRPr="00E975DF">
              <w:rPr>
                <w:i/>
                <w:iCs/>
                <w:lang w:val="en-GB"/>
              </w:rPr>
              <w:t xml:space="preserve">Securities whose value and payments are derived from a portfolio of underlying assets. Includes Asset Backed Securities (ABS), </w:t>
            </w:r>
            <w:proofErr w:type="gramStart"/>
            <w:r w:rsidRPr="00E975DF">
              <w:rPr>
                <w:i/>
                <w:iCs/>
                <w:lang w:val="en-GB"/>
              </w:rPr>
              <w:t>Mortgage Backed</w:t>
            </w:r>
            <w:proofErr w:type="gramEnd"/>
            <w:r w:rsidRPr="00E975DF">
              <w:rPr>
                <w:i/>
                <w:iCs/>
                <w:lang w:val="en-GB"/>
              </w:rPr>
              <w:t xml:space="preserve"> securities (MBS), Commercial </w:t>
            </w:r>
            <w:proofErr w:type="gramStart"/>
            <w:r w:rsidRPr="00E975DF">
              <w:rPr>
                <w:i/>
                <w:iCs/>
                <w:lang w:val="en-GB"/>
              </w:rPr>
              <w:t>Mortgage Backed</w:t>
            </w:r>
            <w:proofErr w:type="gramEnd"/>
            <w:r w:rsidRPr="00E975DF">
              <w:rPr>
                <w:i/>
                <w:iCs/>
                <w:lang w:val="en-GB"/>
              </w:rPr>
              <w:t xml:space="preserve"> securities (CMBS), Collateralised Debt Obligations (CDO), Collateralised Loan Obligations (CLO), Collateralised Mortgage Obligations (CMO). Assets under this category are not subject to unbundling</w:t>
            </w:r>
            <w:r>
              <w:rPr>
                <w:i/>
                <w:iCs/>
                <w:lang w:val="en-GB"/>
              </w:rPr>
              <w:t>.</w:t>
            </w:r>
          </w:p>
        </w:tc>
      </w:tr>
      <w:tr w:rsidR="00EE3B69" w:rsidRPr="007C41FD" w14:paraId="1395C600" w14:textId="77777777" w:rsidTr="00DC4EC8">
        <w:tc>
          <w:tcPr>
            <w:tcW w:w="1300" w:type="dxa"/>
            <w:tcBorders>
              <w:top w:val="single" w:sz="2" w:space="0" w:color="auto"/>
              <w:left w:val="single" w:sz="2" w:space="0" w:color="auto"/>
              <w:bottom w:val="single" w:sz="2" w:space="0" w:color="auto"/>
              <w:right w:val="single" w:sz="2" w:space="0" w:color="auto"/>
            </w:tcBorders>
          </w:tcPr>
          <w:p w14:paraId="67E4F83D" w14:textId="77777777" w:rsidR="00EE3B69" w:rsidRPr="00E975DF" w:rsidRDefault="00EE3B69" w:rsidP="00DC4EC8">
            <w:pPr>
              <w:pStyle w:val="NormalLeft"/>
              <w:rPr>
                <w:lang w:val="en-GB"/>
              </w:rPr>
            </w:pPr>
            <w:r w:rsidRPr="00E975DF">
              <w:rPr>
                <w:lang w:val="en-GB"/>
              </w:rPr>
              <w:t>61</w:t>
            </w:r>
          </w:p>
        </w:tc>
        <w:tc>
          <w:tcPr>
            <w:tcW w:w="1857" w:type="dxa"/>
            <w:tcBorders>
              <w:top w:val="single" w:sz="2" w:space="0" w:color="auto"/>
              <w:left w:val="single" w:sz="2" w:space="0" w:color="auto"/>
              <w:bottom w:val="single" w:sz="2" w:space="0" w:color="auto"/>
              <w:right w:val="single" w:sz="2" w:space="0" w:color="auto"/>
            </w:tcBorders>
          </w:tcPr>
          <w:p w14:paraId="56142DE6" w14:textId="77777777" w:rsidR="00EE3B69" w:rsidRPr="00E975DF" w:rsidRDefault="00EE3B69" w:rsidP="00DC4EC8">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5F31C66A" w14:textId="77777777" w:rsidR="00EE3B69" w:rsidRPr="00E975DF" w:rsidRDefault="00EE3B69" w:rsidP="00DC4EC8">
            <w:pPr>
              <w:pStyle w:val="NormalLeft"/>
              <w:rPr>
                <w:lang w:val="en-GB"/>
              </w:rPr>
            </w:pPr>
            <w:r w:rsidRPr="00E975DF">
              <w:rPr>
                <w:lang w:val="en-GB"/>
              </w:rPr>
              <w:t>Collateralised securities mainly exposed to equity risk</w:t>
            </w:r>
          </w:p>
        </w:tc>
      </w:tr>
      <w:tr w:rsidR="00EE3B69" w:rsidRPr="007C41FD" w14:paraId="328A5F56" w14:textId="77777777" w:rsidTr="00DC4EC8">
        <w:tc>
          <w:tcPr>
            <w:tcW w:w="1300" w:type="dxa"/>
            <w:tcBorders>
              <w:top w:val="single" w:sz="2" w:space="0" w:color="auto"/>
              <w:left w:val="single" w:sz="2" w:space="0" w:color="auto"/>
              <w:bottom w:val="single" w:sz="2" w:space="0" w:color="auto"/>
              <w:right w:val="single" w:sz="2" w:space="0" w:color="auto"/>
            </w:tcBorders>
          </w:tcPr>
          <w:p w14:paraId="73D99A48" w14:textId="77777777" w:rsidR="00EE3B69" w:rsidRPr="00E975DF" w:rsidRDefault="00EE3B69" w:rsidP="00DC4EC8">
            <w:pPr>
              <w:pStyle w:val="NormalLeft"/>
              <w:rPr>
                <w:lang w:val="en-GB"/>
              </w:rPr>
            </w:pPr>
            <w:r w:rsidRPr="00E975DF">
              <w:rPr>
                <w:lang w:val="en-GB"/>
              </w:rPr>
              <w:t>62</w:t>
            </w:r>
          </w:p>
        </w:tc>
        <w:tc>
          <w:tcPr>
            <w:tcW w:w="1857" w:type="dxa"/>
            <w:tcBorders>
              <w:top w:val="single" w:sz="2" w:space="0" w:color="auto"/>
              <w:left w:val="single" w:sz="2" w:space="0" w:color="auto"/>
              <w:bottom w:val="single" w:sz="2" w:space="0" w:color="auto"/>
              <w:right w:val="single" w:sz="2" w:space="0" w:color="auto"/>
            </w:tcBorders>
          </w:tcPr>
          <w:p w14:paraId="7E00A367" w14:textId="77777777" w:rsidR="00EE3B69" w:rsidRPr="00E975DF" w:rsidRDefault="00EE3B69" w:rsidP="00DC4EC8">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7989B24E" w14:textId="77777777" w:rsidR="00EE3B69" w:rsidRPr="00E975DF" w:rsidRDefault="00EE3B69" w:rsidP="00DC4EC8">
            <w:pPr>
              <w:pStyle w:val="NormalLeft"/>
              <w:rPr>
                <w:lang w:val="en-GB"/>
              </w:rPr>
            </w:pPr>
            <w:r w:rsidRPr="00E975DF">
              <w:rPr>
                <w:lang w:val="en-GB"/>
              </w:rPr>
              <w:t>Collateralised securities mainly exposed to interest rate risk</w:t>
            </w:r>
          </w:p>
        </w:tc>
      </w:tr>
      <w:tr w:rsidR="00EE3B69" w:rsidRPr="007C41FD" w14:paraId="3F77F2CB" w14:textId="77777777" w:rsidTr="00DC4EC8">
        <w:tc>
          <w:tcPr>
            <w:tcW w:w="1300" w:type="dxa"/>
            <w:tcBorders>
              <w:top w:val="single" w:sz="2" w:space="0" w:color="auto"/>
              <w:left w:val="single" w:sz="2" w:space="0" w:color="auto"/>
              <w:bottom w:val="single" w:sz="2" w:space="0" w:color="auto"/>
              <w:right w:val="single" w:sz="2" w:space="0" w:color="auto"/>
            </w:tcBorders>
          </w:tcPr>
          <w:p w14:paraId="0178299B" w14:textId="77777777" w:rsidR="00EE3B69" w:rsidRPr="00E975DF" w:rsidRDefault="00EE3B69" w:rsidP="00DC4EC8">
            <w:pPr>
              <w:pStyle w:val="NormalLeft"/>
              <w:rPr>
                <w:lang w:val="en-GB"/>
              </w:rPr>
            </w:pPr>
            <w:r w:rsidRPr="00E975DF">
              <w:rPr>
                <w:lang w:val="en-GB"/>
              </w:rPr>
              <w:t>63</w:t>
            </w:r>
          </w:p>
        </w:tc>
        <w:tc>
          <w:tcPr>
            <w:tcW w:w="1857" w:type="dxa"/>
            <w:tcBorders>
              <w:top w:val="single" w:sz="2" w:space="0" w:color="auto"/>
              <w:left w:val="single" w:sz="2" w:space="0" w:color="auto"/>
              <w:bottom w:val="single" w:sz="2" w:space="0" w:color="auto"/>
              <w:right w:val="single" w:sz="2" w:space="0" w:color="auto"/>
            </w:tcBorders>
          </w:tcPr>
          <w:p w14:paraId="79E0DE18" w14:textId="77777777" w:rsidR="00EE3B69" w:rsidRPr="00E975DF" w:rsidRDefault="00EE3B69" w:rsidP="00DC4EC8">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42B5472A" w14:textId="77777777" w:rsidR="00EE3B69" w:rsidRPr="00E975DF" w:rsidRDefault="00EE3B69" w:rsidP="00DC4EC8">
            <w:pPr>
              <w:pStyle w:val="NormalLeft"/>
              <w:rPr>
                <w:lang w:val="en-GB"/>
              </w:rPr>
            </w:pPr>
            <w:r w:rsidRPr="00E975DF">
              <w:rPr>
                <w:lang w:val="en-GB"/>
              </w:rPr>
              <w:t>Collateralised securities mainly exposed to currency risk</w:t>
            </w:r>
          </w:p>
        </w:tc>
      </w:tr>
      <w:tr w:rsidR="00EE3B69" w:rsidRPr="007C41FD" w14:paraId="091A8B44" w14:textId="77777777" w:rsidTr="00DC4EC8">
        <w:tc>
          <w:tcPr>
            <w:tcW w:w="1300" w:type="dxa"/>
            <w:tcBorders>
              <w:top w:val="single" w:sz="2" w:space="0" w:color="auto"/>
              <w:left w:val="single" w:sz="2" w:space="0" w:color="auto"/>
              <w:bottom w:val="single" w:sz="2" w:space="0" w:color="auto"/>
              <w:right w:val="single" w:sz="2" w:space="0" w:color="auto"/>
            </w:tcBorders>
          </w:tcPr>
          <w:p w14:paraId="77AA3C18" w14:textId="77777777" w:rsidR="00EE3B69" w:rsidRPr="00E975DF" w:rsidRDefault="00EE3B69" w:rsidP="00DC4EC8">
            <w:pPr>
              <w:pStyle w:val="NormalLeft"/>
              <w:rPr>
                <w:lang w:val="en-GB"/>
              </w:rPr>
            </w:pPr>
            <w:r w:rsidRPr="00E975DF">
              <w:rPr>
                <w:lang w:val="en-GB"/>
              </w:rPr>
              <w:t>64</w:t>
            </w:r>
          </w:p>
        </w:tc>
        <w:tc>
          <w:tcPr>
            <w:tcW w:w="1857" w:type="dxa"/>
            <w:tcBorders>
              <w:top w:val="single" w:sz="2" w:space="0" w:color="auto"/>
              <w:left w:val="single" w:sz="2" w:space="0" w:color="auto"/>
              <w:bottom w:val="single" w:sz="2" w:space="0" w:color="auto"/>
              <w:right w:val="single" w:sz="2" w:space="0" w:color="auto"/>
            </w:tcBorders>
          </w:tcPr>
          <w:p w14:paraId="58D06991" w14:textId="77777777" w:rsidR="00EE3B69" w:rsidRPr="00E975DF" w:rsidRDefault="00EE3B69" w:rsidP="00DC4EC8">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4E6EBB76" w14:textId="77777777" w:rsidR="00EE3B69" w:rsidRPr="00E975DF" w:rsidRDefault="00EE3B69" w:rsidP="00DC4EC8">
            <w:pPr>
              <w:pStyle w:val="NormalLeft"/>
              <w:rPr>
                <w:lang w:val="en-GB"/>
              </w:rPr>
            </w:pPr>
            <w:r w:rsidRPr="00E975DF">
              <w:rPr>
                <w:lang w:val="en-GB"/>
              </w:rPr>
              <w:t>Collateralised securities mainly exposed to credit risk</w:t>
            </w:r>
          </w:p>
        </w:tc>
      </w:tr>
      <w:tr w:rsidR="00EE3B69" w:rsidRPr="007C41FD" w14:paraId="40356FC7" w14:textId="77777777" w:rsidTr="00DC4EC8">
        <w:tc>
          <w:tcPr>
            <w:tcW w:w="1300" w:type="dxa"/>
            <w:tcBorders>
              <w:top w:val="single" w:sz="2" w:space="0" w:color="auto"/>
              <w:left w:val="single" w:sz="2" w:space="0" w:color="auto"/>
              <w:bottom w:val="single" w:sz="2" w:space="0" w:color="auto"/>
              <w:right w:val="single" w:sz="2" w:space="0" w:color="auto"/>
            </w:tcBorders>
          </w:tcPr>
          <w:p w14:paraId="5A5D6AAC" w14:textId="77777777" w:rsidR="00EE3B69" w:rsidRPr="00E975DF" w:rsidRDefault="00EE3B69" w:rsidP="00DC4EC8">
            <w:pPr>
              <w:pStyle w:val="NormalLeft"/>
              <w:rPr>
                <w:lang w:val="en-GB"/>
              </w:rPr>
            </w:pPr>
            <w:r w:rsidRPr="00E975DF">
              <w:rPr>
                <w:lang w:val="en-GB"/>
              </w:rPr>
              <w:t>65</w:t>
            </w:r>
          </w:p>
        </w:tc>
        <w:tc>
          <w:tcPr>
            <w:tcW w:w="1857" w:type="dxa"/>
            <w:tcBorders>
              <w:top w:val="single" w:sz="2" w:space="0" w:color="auto"/>
              <w:left w:val="single" w:sz="2" w:space="0" w:color="auto"/>
              <w:bottom w:val="single" w:sz="2" w:space="0" w:color="auto"/>
              <w:right w:val="single" w:sz="2" w:space="0" w:color="auto"/>
            </w:tcBorders>
          </w:tcPr>
          <w:p w14:paraId="4CD22073" w14:textId="77777777" w:rsidR="00EE3B69" w:rsidRPr="00E975DF" w:rsidRDefault="00EE3B69" w:rsidP="00DC4EC8">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3433BF0F" w14:textId="77777777" w:rsidR="00EE3B69" w:rsidRPr="00E975DF" w:rsidRDefault="00EE3B69" w:rsidP="00DC4EC8">
            <w:pPr>
              <w:pStyle w:val="NormalLeft"/>
              <w:rPr>
                <w:lang w:val="en-GB"/>
              </w:rPr>
            </w:pPr>
            <w:r w:rsidRPr="00E975DF">
              <w:rPr>
                <w:lang w:val="en-GB"/>
              </w:rPr>
              <w:t>Collateralised securities mainly exposed to real estate risk</w:t>
            </w:r>
          </w:p>
        </w:tc>
      </w:tr>
      <w:tr w:rsidR="00EE3B69" w:rsidRPr="007C41FD" w14:paraId="5C540E90" w14:textId="77777777" w:rsidTr="00DC4EC8">
        <w:tc>
          <w:tcPr>
            <w:tcW w:w="1300" w:type="dxa"/>
            <w:tcBorders>
              <w:top w:val="single" w:sz="2" w:space="0" w:color="auto"/>
              <w:left w:val="single" w:sz="2" w:space="0" w:color="auto"/>
              <w:bottom w:val="single" w:sz="2" w:space="0" w:color="auto"/>
              <w:right w:val="single" w:sz="2" w:space="0" w:color="auto"/>
            </w:tcBorders>
          </w:tcPr>
          <w:p w14:paraId="5D0DEA27" w14:textId="77777777" w:rsidR="00EE3B69" w:rsidRPr="00E975DF" w:rsidRDefault="00EE3B69" w:rsidP="00DC4EC8">
            <w:pPr>
              <w:pStyle w:val="NormalLeft"/>
              <w:rPr>
                <w:lang w:val="en-GB"/>
              </w:rPr>
            </w:pPr>
            <w:r w:rsidRPr="00E975DF">
              <w:rPr>
                <w:lang w:val="en-GB"/>
              </w:rPr>
              <w:t>66</w:t>
            </w:r>
          </w:p>
        </w:tc>
        <w:tc>
          <w:tcPr>
            <w:tcW w:w="1857" w:type="dxa"/>
            <w:tcBorders>
              <w:top w:val="single" w:sz="2" w:space="0" w:color="auto"/>
              <w:left w:val="single" w:sz="2" w:space="0" w:color="auto"/>
              <w:bottom w:val="single" w:sz="2" w:space="0" w:color="auto"/>
              <w:right w:val="single" w:sz="2" w:space="0" w:color="auto"/>
            </w:tcBorders>
          </w:tcPr>
          <w:p w14:paraId="79DCB13B" w14:textId="77777777" w:rsidR="00EE3B69" w:rsidRPr="00E975DF" w:rsidRDefault="00EE3B69" w:rsidP="00DC4EC8">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22882730" w14:textId="77777777" w:rsidR="00EE3B69" w:rsidRPr="00E975DF" w:rsidRDefault="00EE3B69" w:rsidP="00DC4EC8">
            <w:pPr>
              <w:pStyle w:val="NormalLeft"/>
              <w:rPr>
                <w:lang w:val="en-GB"/>
              </w:rPr>
            </w:pPr>
            <w:r w:rsidRPr="00E975DF">
              <w:rPr>
                <w:lang w:val="en-GB"/>
              </w:rPr>
              <w:t>Collateralised securities mainly exposed to commodity risk</w:t>
            </w:r>
          </w:p>
        </w:tc>
      </w:tr>
      <w:tr w:rsidR="00EE3B69" w:rsidRPr="007C41FD" w14:paraId="3E4D4E18" w14:textId="77777777" w:rsidTr="00DC4EC8">
        <w:tc>
          <w:tcPr>
            <w:tcW w:w="1300" w:type="dxa"/>
            <w:tcBorders>
              <w:top w:val="single" w:sz="2" w:space="0" w:color="auto"/>
              <w:left w:val="single" w:sz="2" w:space="0" w:color="auto"/>
              <w:bottom w:val="single" w:sz="2" w:space="0" w:color="auto"/>
              <w:right w:val="single" w:sz="2" w:space="0" w:color="auto"/>
            </w:tcBorders>
          </w:tcPr>
          <w:p w14:paraId="1FBF9803" w14:textId="77777777" w:rsidR="00EE3B69" w:rsidRPr="00E975DF" w:rsidRDefault="00EE3B69" w:rsidP="00DC4EC8">
            <w:pPr>
              <w:pStyle w:val="NormalLeft"/>
              <w:rPr>
                <w:lang w:val="en-GB"/>
              </w:rPr>
            </w:pPr>
            <w:r w:rsidRPr="00E975DF">
              <w:rPr>
                <w:lang w:val="en-GB"/>
              </w:rPr>
              <w:t>67</w:t>
            </w:r>
          </w:p>
        </w:tc>
        <w:tc>
          <w:tcPr>
            <w:tcW w:w="1857" w:type="dxa"/>
            <w:tcBorders>
              <w:top w:val="single" w:sz="2" w:space="0" w:color="auto"/>
              <w:left w:val="single" w:sz="2" w:space="0" w:color="auto"/>
              <w:bottom w:val="single" w:sz="2" w:space="0" w:color="auto"/>
              <w:right w:val="single" w:sz="2" w:space="0" w:color="auto"/>
            </w:tcBorders>
          </w:tcPr>
          <w:p w14:paraId="14375B92"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2AC0B786" w14:textId="77777777" w:rsidR="00EE3B69" w:rsidRPr="00E975DF" w:rsidRDefault="00EE3B69" w:rsidP="00DC4EC8">
            <w:pPr>
              <w:pStyle w:val="NormalLeft"/>
              <w:rPr>
                <w:lang w:val="en-GB"/>
              </w:rPr>
            </w:pPr>
            <w:r w:rsidRPr="00E975DF">
              <w:rPr>
                <w:lang w:val="en-GB"/>
              </w:rPr>
              <w:t>Collateralised securities mainly exposed to catastrophe or weather risk</w:t>
            </w:r>
          </w:p>
        </w:tc>
      </w:tr>
      <w:tr w:rsidR="00EE3B69" w:rsidRPr="007C41FD" w14:paraId="14280E3B" w14:textId="77777777" w:rsidTr="00DC4EC8">
        <w:tc>
          <w:tcPr>
            <w:tcW w:w="1300" w:type="dxa"/>
            <w:tcBorders>
              <w:top w:val="single" w:sz="2" w:space="0" w:color="auto"/>
              <w:left w:val="single" w:sz="2" w:space="0" w:color="auto"/>
              <w:bottom w:val="single" w:sz="2" w:space="0" w:color="auto"/>
              <w:right w:val="single" w:sz="2" w:space="0" w:color="auto"/>
            </w:tcBorders>
          </w:tcPr>
          <w:p w14:paraId="36B9D453" w14:textId="77777777" w:rsidR="00EE3B69" w:rsidRPr="00E975DF" w:rsidRDefault="00EE3B69" w:rsidP="00DC4EC8">
            <w:pPr>
              <w:pStyle w:val="NormalLeft"/>
              <w:rPr>
                <w:lang w:val="en-GB"/>
              </w:rPr>
            </w:pPr>
            <w:r w:rsidRPr="00E975DF">
              <w:rPr>
                <w:lang w:val="en-GB"/>
              </w:rPr>
              <w:lastRenderedPageBreak/>
              <w:t>68</w:t>
            </w:r>
          </w:p>
        </w:tc>
        <w:tc>
          <w:tcPr>
            <w:tcW w:w="1857" w:type="dxa"/>
            <w:tcBorders>
              <w:top w:val="single" w:sz="2" w:space="0" w:color="auto"/>
              <w:left w:val="single" w:sz="2" w:space="0" w:color="auto"/>
              <w:bottom w:val="single" w:sz="2" w:space="0" w:color="auto"/>
              <w:right w:val="single" w:sz="2" w:space="0" w:color="auto"/>
            </w:tcBorders>
          </w:tcPr>
          <w:p w14:paraId="12133352"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05A488FD" w14:textId="77777777" w:rsidR="00EE3B69" w:rsidRPr="00E975DF" w:rsidRDefault="00EE3B69" w:rsidP="00DC4EC8">
            <w:pPr>
              <w:pStyle w:val="NormalLeft"/>
              <w:rPr>
                <w:lang w:val="en-GB"/>
              </w:rPr>
            </w:pPr>
            <w:r w:rsidRPr="00E975DF">
              <w:rPr>
                <w:lang w:val="en-GB"/>
              </w:rPr>
              <w:t>Collateralised securities mainly exposed to mortality risk</w:t>
            </w:r>
          </w:p>
        </w:tc>
      </w:tr>
      <w:tr w:rsidR="00EE3B69" w:rsidRPr="007C41FD" w14:paraId="632ECF36" w14:textId="77777777" w:rsidTr="00DC4EC8">
        <w:tc>
          <w:tcPr>
            <w:tcW w:w="1300" w:type="dxa"/>
            <w:tcBorders>
              <w:top w:val="single" w:sz="2" w:space="0" w:color="auto"/>
              <w:left w:val="single" w:sz="2" w:space="0" w:color="auto"/>
              <w:bottom w:val="single" w:sz="2" w:space="0" w:color="auto"/>
              <w:right w:val="single" w:sz="2" w:space="0" w:color="auto"/>
            </w:tcBorders>
          </w:tcPr>
          <w:p w14:paraId="5FB6A960" w14:textId="77777777" w:rsidR="00EE3B69" w:rsidRPr="00E975DF" w:rsidRDefault="00EE3B69" w:rsidP="00DC4EC8">
            <w:pPr>
              <w:pStyle w:val="NormalLeft"/>
              <w:rPr>
                <w:lang w:val="en-GB"/>
              </w:rPr>
            </w:pPr>
            <w:r w:rsidRPr="00E975DF">
              <w:rPr>
                <w:lang w:val="en-GB"/>
              </w:rPr>
              <w:t>69</w:t>
            </w:r>
          </w:p>
        </w:tc>
        <w:tc>
          <w:tcPr>
            <w:tcW w:w="1857" w:type="dxa"/>
            <w:tcBorders>
              <w:top w:val="single" w:sz="2" w:space="0" w:color="auto"/>
              <w:left w:val="single" w:sz="2" w:space="0" w:color="auto"/>
              <w:bottom w:val="single" w:sz="2" w:space="0" w:color="auto"/>
              <w:right w:val="single" w:sz="2" w:space="0" w:color="auto"/>
            </w:tcBorders>
          </w:tcPr>
          <w:p w14:paraId="7D8CADB3"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18F0A677" w14:textId="77777777" w:rsidR="00EE3B69" w:rsidRPr="00E975DF" w:rsidRDefault="00EE3B69" w:rsidP="00DC4EC8">
            <w:pPr>
              <w:pStyle w:val="NormalLeft"/>
              <w:rPr>
                <w:lang w:val="en-GB"/>
              </w:rPr>
            </w:pPr>
            <w:r w:rsidRPr="00E975DF">
              <w:rPr>
                <w:lang w:val="en-GB"/>
              </w:rPr>
              <w:t>Other collateralised securities, not classified under the above categories</w:t>
            </w:r>
          </w:p>
        </w:tc>
      </w:tr>
      <w:tr w:rsidR="00EE3B69" w:rsidRPr="007C41FD" w14:paraId="04404A92" w14:textId="77777777" w:rsidTr="00DC4EC8">
        <w:tc>
          <w:tcPr>
            <w:tcW w:w="1300" w:type="dxa"/>
            <w:tcBorders>
              <w:top w:val="single" w:sz="2" w:space="0" w:color="auto"/>
              <w:left w:val="single" w:sz="2" w:space="0" w:color="auto"/>
              <w:bottom w:val="single" w:sz="2" w:space="0" w:color="auto"/>
              <w:right w:val="single" w:sz="2" w:space="0" w:color="auto"/>
            </w:tcBorders>
          </w:tcPr>
          <w:p w14:paraId="15D03C5C" w14:textId="77777777" w:rsidR="00EE3B69" w:rsidRPr="00E975DF" w:rsidRDefault="00EE3B69" w:rsidP="00DC4EC8">
            <w:pPr>
              <w:pStyle w:val="NormalLeft"/>
              <w:rPr>
                <w:lang w:val="en-GB"/>
              </w:rPr>
            </w:pPr>
            <w:r w:rsidRPr="00E975DF">
              <w:rPr>
                <w:i/>
                <w:iCs/>
                <w:lang w:val="en-GB"/>
              </w:rPr>
              <w:t>7</w:t>
            </w:r>
          </w:p>
        </w:tc>
        <w:tc>
          <w:tcPr>
            <w:tcW w:w="1857" w:type="dxa"/>
            <w:tcBorders>
              <w:top w:val="single" w:sz="2" w:space="0" w:color="auto"/>
              <w:left w:val="single" w:sz="2" w:space="0" w:color="auto"/>
              <w:bottom w:val="single" w:sz="2" w:space="0" w:color="auto"/>
              <w:right w:val="single" w:sz="2" w:space="0" w:color="auto"/>
            </w:tcBorders>
          </w:tcPr>
          <w:p w14:paraId="70A864EB" w14:textId="77777777" w:rsidR="00EE3B69" w:rsidRPr="00E975DF" w:rsidRDefault="00EE3B69" w:rsidP="00DC4EC8">
            <w:pPr>
              <w:pStyle w:val="NormalLeft"/>
              <w:rPr>
                <w:lang w:val="en-GB"/>
              </w:rPr>
            </w:pPr>
            <w:r w:rsidRPr="00E975DF">
              <w:rPr>
                <w:i/>
                <w:iCs/>
                <w:lang w:val="en-GB"/>
              </w:rPr>
              <w:t>Cash and deposits</w:t>
            </w:r>
          </w:p>
        </w:tc>
        <w:tc>
          <w:tcPr>
            <w:tcW w:w="6129" w:type="dxa"/>
            <w:tcBorders>
              <w:top w:val="single" w:sz="2" w:space="0" w:color="auto"/>
              <w:left w:val="single" w:sz="2" w:space="0" w:color="auto"/>
              <w:bottom w:val="single" w:sz="2" w:space="0" w:color="auto"/>
              <w:right w:val="single" w:sz="2" w:space="0" w:color="auto"/>
            </w:tcBorders>
          </w:tcPr>
          <w:p w14:paraId="073480DD" w14:textId="77777777" w:rsidR="00EE3B69" w:rsidRPr="00E975DF" w:rsidRDefault="00EE3B69" w:rsidP="00DC4EC8">
            <w:pPr>
              <w:pStyle w:val="NormalLeft"/>
              <w:rPr>
                <w:lang w:val="en-GB"/>
              </w:rPr>
            </w:pPr>
            <w:r w:rsidRPr="00E975DF">
              <w:rPr>
                <w:i/>
                <w:iCs/>
                <w:lang w:val="en-GB"/>
              </w:rPr>
              <w:t>Money in the physical form, cash equivalent, bank deposits and other money deposits</w:t>
            </w:r>
          </w:p>
        </w:tc>
      </w:tr>
      <w:tr w:rsidR="00EE3B69" w:rsidRPr="007C41FD" w14:paraId="5F4BC079" w14:textId="77777777" w:rsidTr="00DC4EC8">
        <w:tc>
          <w:tcPr>
            <w:tcW w:w="1300" w:type="dxa"/>
            <w:tcBorders>
              <w:top w:val="single" w:sz="2" w:space="0" w:color="auto"/>
              <w:left w:val="single" w:sz="2" w:space="0" w:color="auto"/>
              <w:bottom w:val="single" w:sz="2" w:space="0" w:color="auto"/>
              <w:right w:val="single" w:sz="2" w:space="0" w:color="auto"/>
            </w:tcBorders>
          </w:tcPr>
          <w:p w14:paraId="317983EE" w14:textId="77777777" w:rsidR="00EE3B69" w:rsidRPr="00E975DF" w:rsidRDefault="00EE3B69" w:rsidP="00DC4EC8">
            <w:pPr>
              <w:pStyle w:val="NormalLeft"/>
              <w:rPr>
                <w:lang w:val="en-GB"/>
              </w:rPr>
            </w:pPr>
            <w:r w:rsidRPr="00E975DF">
              <w:rPr>
                <w:lang w:val="en-GB"/>
              </w:rPr>
              <w:t>71</w:t>
            </w:r>
          </w:p>
        </w:tc>
        <w:tc>
          <w:tcPr>
            <w:tcW w:w="1857" w:type="dxa"/>
            <w:tcBorders>
              <w:top w:val="single" w:sz="2" w:space="0" w:color="auto"/>
              <w:left w:val="single" w:sz="2" w:space="0" w:color="auto"/>
              <w:bottom w:val="single" w:sz="2" w:space="0" w:color="auto"/>
              <w:right w:val="single" w:sz="2" w:space="0" w:color="auto"/>
            </w:tcBorders>
          </w:tcPr>
          <w:p w14:paraId="1DC7007A" w14:textId="77777777" w:rsidR="00EE3B69" w:rsidRPr="00E975DF" w:rsidRDefault="00EE3B69" w:rsidP="00DC4EC8">
            <w:pPr>
              <w:pStyle w:val="NormalLeft"/>
              <w:rPr>
                <w:lang w:val="en-GB"/>
              </w:rPr>
            </w:pPr>
            <w:r w:rsidRPr="00E975DF">
              <w:rPr>
                <w:lang w:val="en-GB"/>
              </w:rPr>
              <w:t>Cash</w:t>
            </w:r>
          </w:p>
        </w:tc>
        <w:tc>
          <w:tcPr>
            <w:tcW w:w="6129" w:type="dxa"/>
            <w:tcBorders>
              <w:top w:val="single" w:sz="2" w:space="0" w:color="auto"/>
              <w:left w:val="single" w:sz="2" w:space="0" w:color="auto"/>
              <w:bottom w:val="single" w:sz="2" w:space="0" w:color="auto"/>
              <w:right w:val="single" w:sz="2" w:space="0" w:color="auto"/>
            </w:tcBorders>
          </w:tcPr>
          <w:p w14:paraId="766A18F1" w14:textId="77777777" w:rsidR="00EE3B69" w:rsidRPr="00E975DF" w:rsidRDefault="00EE3B69" w:rsidP="00DC4EC8">
            <w:pPr>
              <w:pStyle w:val="NormalLeft"/>
              <w:rPr>
                <w:lang w:val="en-GB"/>
              </w:rPr>
            </w:pPr>
            <w:r w:rsidRPr="00E975DF">
              <w:rPr>
                <w:lang w:val="en-GB"/>
              </w:rPr>
              <w:t>Notes and coins in circulation that are commonly used to make payments</w:t>
            </w:r>
            <w:r>
              <w:rPr>
                <w:lang w:val="en-GB"/>
              </w:rPr>
              <w:t>.</w:t>
            </w:r>
          </w:p>
        </w:tc>
      </w:tr>
      <w:tr w:rsidR="00EE3B69" w:rsidRPr="007C41FD" w14:paraId="49C19B6A" w14:textId="77777777" w:rsidTr="00DC4EC8">
        <w:tc>
          <w:tcPr>
            <w:tcW w:w="1300" w:type="dxa"/>
            <w:tcBorders>
              <w:top w:val="single" w:sz="2" w:space="0" w:color="auto"/>
              <w:left w:val="single" w:sz="2" w:space="0" w:color="auto"/>
              <w:bottom w:val="single" w:sz="2" w:space="0" w:color="auto"/>
              <w:right w:val="single" w:sz="2" w:space="0" w:color="auto"/>
            </w:tcBorders>
          </w:tcPr>
          <w:p w14:paraId="7823C396" w14:textId="77777777" w:rsidR="00EE3B69" w:rsidRPr="00E975DF" w:rsidRDefault="00EE3B69" w:rsidP="00DC4EC8">
            <w:pPr>
              <w:pStyle w:val="NormalLeft"/>
              <w:rPr>
                <w:lang w:val="en-GB"/>
              </w:rPr>
            </w:pPr>
            <w:r w:rsidRPr="00E975DF">
              <w:rPr>
                <w:lang w:val="en-GB"/>
              </w:rPr>
              <w:t>72</w:t>
            </w:r>
          </w:p>
        </w:tc>
        <w:tc>
          <w:tcPr>
            <w:tcW w:w="1857" w:type="dxa"/>
            <w:tcBorders>
              <w:top w:val="single" w:sz="2" w:space="0" w:color="auto"/>
              <w:left w:val="single" w:sz="2" w:space="0" w:color="auto"/>
              <w:bottom w:val="single" w:sz="2" w:space="0" w:color="auto"/>
              <w:right w:val="single" w:sz="2" w:space="0" w:color="auto"/>
            </w:tcBorders>
          </w:tcPr>
          <w:p w14:paraId="0F134556" w14:textId="77777777" w:rsidR="00EE3B69" w:rsidRPr="00E975DF" w:rsidRDefault="00EE3B69" w:rsidP="00DC4EC8">
            <w:pPr>
              <w:pStyle w:val="NormalLeft"/>
              <w:rPr>
                <w:lang w:val="en-GB"/>
              </w:rPr>
            </w:pPr>
            <w:r w:rsidRPr="00E975DF">
              <w:rPr>
                <w:lang w:val="en-GB"/>
              </w:rPr>
              <w:t>Transferable deposits (cash equivalents)</w:t>
            </w:r>
          </w:p>
        </w:tc>
        <w:tc>
          <w:tcPr>
            <w:tcW w:w="6129" w:type="dxa"/>
            <w:tcBorders>
              <w:top w:val="single" w:sz="2" w:space="0" w:color="auto"/>
              <w:left w:val="single" w:sz="2" w:space="0" w:color="auto"/>
              <w:bottom w:val="single" w:sz="2" w:space="0" w:color="auto"/>
              <w:right w:val="single" w:sz="2" w:space="0" w:color="auto"/>
            </w:tcBorders>
          </w:tcPr>
          <w:p w14:paraId="7157A0D2" w14:textId="77777777" w:rsidR="00EE3B69" w:rsidRPr="00E975DF" w:rsidRDefault="00EE3B69" w:rsidP="00DC4EC8">
            <w:pPr>
              <w:pStyle w:val="NormalLeft"/>
              <w:rPr>
                <w:lang w:val="en-GB"/>
              </w:rPr>
            </w:pPr>
            <w:r w:rsidRPr="00E975DF">
              <w:rPr>
                <w:lang w:val="en-GB"/>
              </w:rPr>
              <w:t>Deposits exchangeable for currency on demand at par and which are directly usable for making payments by cheque, draft, giro order, direct debit/credit, or other direct payment facility, without penalty or restriction</w:t>
            </w:r>
            <w:r>
              <w:rPr>
                <w:lang w:val="en-GB"/>
              </w:rPr>
              <w:t>.</w:t>
            </w:r>
          </w:p>
        </w:tc>
      </w:tr>
      <w:tr w:rsidR="00EE3B69" w:rsidRPr="007C41FD" w14:paraId="6395EF5C" w14:textId="77777777" w:rsidTr="00DC4EC8">
        <w:tc>
          <w:tcPr>
            <w:tcW w:w="1300" w:type="dxa"/>
            <w:tcBorders>
              <w:top w:val="single" w:sz="2" w:space="0" w:color="auto"/>
              <w:left w:val="single" w:sz="2" w:space="0" w:color="auto"/>
              <w:bottom w:val="single" w:sz="2" w:space="0" w:color="auto"/>
              <w:right w:val="single" w:sz="2" w:space="0" w:color="auto"/>
            </w:tcBorders>
          </w:tcPr>
          <w:p w14:paraId="2374068E" w14:textId="77777777" w:rsidR="00EE3B69" w:rsidRPr="00E975DF" w:rsidRDefault="00EE3B69" w:rsidP="00DC4EC8">
            <w:pPr>
              <w:pStyle w:val="NormalLeft"/>
              <w:rPr>
                <w:lang w:val="en-GB"/>
              </w:rPr>
            </w:pPr>
            <w:r w:rsidRPr="00E975DF">
              <w:rPr>
                <w:lang w:val="en-GB"/>
              </w:rPr>
              <w:t>73</w:t>
            </w:r>
          </w:p>
        </w:tc>
        <w:tc>
          <w:tcPr>
            <w:tcW w:w="1857" w:type="dxa"/>
            <w:tcBorders>
              <w:top w:val="single" w:sz="2" w:space="0" w:color="auto"/>
              <w:left w:val="single" w:sz="2" w:space="0" w:color="auto"/>
              <w:bottom w:val="single" w:sz="2" w:space="0" w:color="auto"/>
              <w:right w:val="single" w:sz="2" w:space="0" w:color="auto"/>
            </w:tcBorders>
          </w:tcPr>
          <w:p w14:paraId="352C2F48" w14:textId="77777777" w:rsidR="00EE3B69" w:rsidRPr="00E975DF" w:rsidRDefault="00EE3B69" w:rsidP="00DC4EC8">
            <w:pPr>
              <w:pStyle w:val="NormalLeft"/>
              <w:rPr>
                <w:lang w:val="en-GB"/>
              </w:rPr>
            </w:pPr>
            <w:r w:rsidRPr="00E975DF">
              <w:rPr>
                <w:lang w:val="en-GB"/>
              </w:rPr>
              <w:t>Other deposits short term (less than or equal to one year)</w:t>
            </w:r>
          </w:p>
        </w:tc>
        <w:tc>
          <w:tcPr>
            <w:tcW w:w="6129" w:type="dxa"/>
            <w:tcBorders>
              <w:top w:val="single" w:sz="2" w:space="0" w:color="auto"/>
              <w:left w:val="single" w:sz="2" w:space="0" w:color="auto"/>
              <w:bottom w:val="single" w:sz="2" w:space="0" w:color="auto"/>
              <w:right w:val="single" w:sz="2" w:space="0" w:color="auto"/>
            </w:tcBorders>
          </w:tcPr>
          <w:p w14:paraId="7B1EB1BF" w14:textId="77777777" w:rsidR="00EE3B69" w:rsidRPr="00E975DF" w:rsidRDefault="00EE3B69" w:rsidP="00DC4EC8">
            <w:pPr>
              <w:pStyle w:val="NormalLeft"/>
              <w:rPr>
                <w:lang w:val="en-GB"/>
              </w:rPr>
            </w:pPr>
            <w:r w:rsidRPr="00E975DF">
              <w:rPr>
                <w:lang w:val="en-GB"/>
              </w:rPr>
              <w:t>Deposits other than transferable deposits, with remaining maturity inferior or equal to 1 year, that cannot be used to make payments at any time and that are not exchangeable for currency or transferable deposits without any kind of significant restriction or penalty</w:t>
            </w:r>
            <w:r>
              <w:rPr>
                <w:lang w:val="en-GB"/>
              </w:rPr>
              <w:t>.</w:t>
            </w:r>
          </w:p>
        </w:tc>
      </w:tr>
      <w:tr w:rsidR="00EE3B69" w:rsidRPr="007C41FD" w14:paraId="3B8A57A1" w14:textId="77777777" w:rsidTr="00DC4EC8">
        <w:tc>
          <w:tcPr>
            <w:tcW w:w="1300" w:type="dxa"/>
            <w:tcBorders>
              <w:top w:val="single" w:sz="2" w:space="0" w:color="auto"/>
              <w:left w:val="single" w:sz="2" w:space="0" w:color="auto"/>
              <w:bottom w:val="single" w:sz="2" w:space="0" w:color="auto"/>
              <w:right w:val="single" w:sz="2" w:space="0" w:color="auto"/>
            </w:tcBorders>
          </w:tcPr>
          <w:p w14:paraId="0A0C89BF" w14:textId="77777777" w:rsidR="00EE3B69" w:rsidRPr="00E975DF" w:rsidRDefault="00EE3B69" w:rsidP="00DC4EC8">
            <w:pPr>
              <w:pStyle w:val="NormalLeft"/>
              <w:rPr>
                <w:lang w:val="en-GB"/>
              </w:rPr>
            </w:pPr>
            <w:r w:rsidRPr="00E975DF">
              <w:rPr>
                <w:lang w:val="en-GB"/>
              </w:rPr>
              <w:t>74</w:t>
            </w:r>
          </w:p>
        </w:tc>
        <w:tc>
          <w:tcPr>
            <w:tcW w:w="1857" w:type="dxa"/>
            <w:tcBorders>
              <w:top w:val="single" w:sz="2" w:space="0" w:color="auto"/>
              <w:left w:val="single" w:sz="2" w:space="0" w:color="auto"/>
              <w:bottom w:val="single" w:sz="2" w:space="0" w:color="auto"/>
              <w:right w:val="single" w:sz="2" w:space="0" w:color="auto"/>
            </w:tcBorders>
          </w:tcPr>
          <w:p w14:paraId="1E0D1864" w14:textId="77777777" w:rsidR="00EE3B69" w:rsidRPr="00E975DF" w:rsidRDefault="00EE3B69" w:rsidP="00DC4EC8">
            <w:pPr>
              <w:pStyle w:val="NormalLeft"/>
              <w:rPr>
                <w:lang w:val="en-GB"/>
              </w:rPr>
            </w:pPr>
            <w:r w:rsidRPr="00E975DF">
              <w:rPr>
                <w:lang w:val="en-GB"/>
              </w:rPr>
              <w:t>Other deposits with term longer than one year</w:t>
            </w:r>
          </w:p>
        </w:tc>
        <w:tc>
          <w:tcPr>
            <w:tcW w:w="6129" w:type="dxa"/>
            <w:tcBorders>
              <w:top w:val="single" w:sz="2" w:space="0" w:color="auto"/>
              <w:left w:val="single" w:sz="2" w:space="0" w:color="auto"/>
              <w:bottom w:val="single" w:sz="2" w:space="0" w:color="auto"/>
              <w:right w:val="single" w:sz="2" w:space="0" w:color="auto"/>
            </w:tcBorders>
          </w:tcPr>
          <w:p w14:paraId="776D6A0C" w14:textId="77777777" w:rsidR="00EE3B69" w:rsidRPr="00E975DF" w:rsidRDefault="00EE3B69" w:rsidP="00DC4EC8">
            <w:pPr>
              <w:pStyle w:val="NormalLeft"/>
              <w:rPr>
                <w:lang w:val="en-GB"/>
              </w:rPr>
            </w:pPr>
            <w:r w:rsidRPr="00E975DF">
              <w:rPr>
                <w:lang w:val="en-GB"/>
              </w:rPr>
              <w:t>Deposits other than transferable deposits, with remaining maturity superior to 1 year, that cannot be used to make payments at any time and that are not exchangeable for currency or transferable deposits without any kind of significant restriction or penalty</w:t>
            </w:r>
            <w:r>
              <w:rPr>
                <w:lang w:val="en-GB"/>
              </w:rPr>
              <w:t>.</w:t>
            </w:r>
          </w:p>
        </w:tc>
      </w:tr>
      <w:tr w:rsidR="00EE3B69" w:rsidRPr="007C41FD" w14:paraId="1DE02DE9" w14:textId="77777777" w:rsidTr="00DC4EC8">
        <w:tc>
          <w:tcPr>
            <w:tcW w:w="1300" w:type="dxa"/>
            <w:tcBorders>
              <w:top w:val="single" w:sz="2" w:space="0" w:color="auto"/>
              <w:left w:val="single" w:sz="2" w:space="0" w:color="auto"/>
              <w:bottom w:val="single" w:sz="2" w:space="0" w:color="auto"/>
              <w:right w:val="single" w:sz="2" w:space="0" w:color="auto"/>
            </w:tcBorders>
          </w:tcPr>
          <w:p w14:paraId="45508C56" w14:textId="77777777" w:rsidR="00EE3B69" w:rsidRPr="00E975DF" w:rsidRDefault="00EE3B69" w:rsidP="00DC4EC8">
            <w:pPr>
              <w:pStyle w:val="NormalLeft"/>
              <w:rPr>
                <w:lang w:val="en-GB"/>
              </w:rPr>
            </w:pPr>
            <w:r w:rsidRPr="00E975DF">
              <w:rPr>
                <w:lang w:val="en-GB"/>
              </w:rPr>
              <w:t>75</w:t>
            </w:r>
          </w:p>
        </w:tc>
        <w:tc>
          <w:tcPr>
            <w:tcW w:w="1857" w:type="dxa"/>
            <w:tcBorders>
              <w:top w:val="single" w:sz="2" w:space="0" w:color="auto"/>
              <w:left w:val="single" w:sz="2" w:space="0" w:color="auto"/>
              <w:bottom w:val="single" w:sz="2" w:space="0" w:color="auto"/>
              <w:right w:val="single" w:sz="2" w:space="0" w:color="auto"/>
            </w:tcBorders>
          </w:tcPr>
          <w:p w14:paraId="3E2498B5" w14:textId="77777777" w:rsidR="00EE3B69" w:rsidRPr="00E975DF" w:rsidRDefault="00EE3B69" w:rsidP="00DC4EC8">
            <w:pPr>
              <w:pStyle w:val="NormalLeft"/>
              <w:rPr>
                <w:lang w:val="en-GB"/>
              </w:rPr>
            </w:pPr>
            <w:r w:rsidRPr="00E975DF">
              <w:rPr>
                <w:lang w:val="en-GB"/>
              </w:rPr>
              <w:t>Deposits to cedants</w:t>
            </w:r>
          </w:p>
        </w:tc>
        <w:tc>
          <w:tcPr>
            <w:tcW w:w="6129" w:type="dxa"/>
            <w:tcBorders>
              <w:top w:val="single" w:sz="2" w:space="0" w:color="auto"/>
              <w:left w:val="single" w:sz="2" w:space="0" w:color="auto"/>
              <w:bottom w:val="single" w:sz="2" w:space="0" w:color="auto"/>
              <w:right w:val="single" w:sz="2" w:space="0" w:color="auto"/>
            </w:tcBorders>
          </w:tcPr>
          <w:p w14:paraId="1D032CF3" w14:textId="77777777" w:rsidR="00EE3B69" w:rsidRPr="00E975DF" w:rsidRDefault="00EE3B69" w:rsidP="00DC4EC8">
            <w:pPr>
              <w:pStyle w:val="NormalLeft"/>
              <w:rPr>
                <w:lang w:val="en-GB"/>
              </w:rPr>
            </w:pPr>
            <w:r w:rsidRPr="00E975DF">
              <w:rPr>
                <w:lang w:val="en-GB"/>
              </w:rPr>
              <w:t>Deposits relating to reinsurance accepted</w:t>
            </w:r>
          </w:p>
        </w:tc>
      </w:tr>
      <w:tr w:rsidR="00EE3B69" w:rsidRPr="007C41FD" w14:paraId="56484A86" w14:textId="77777777" w:rsidTr="00DC4EC8">
        <w:tc>
          <w:tcPr>
            <w:tcW w:w="1300" w:type="dxa"/>
            <w:tcBorders>
              <w:top w:val="single" w:sz="2" w:space="0" w:color="auto"/>
              <w:left w:val="single" w:sz="2" w:space="0" w:color="auto"/>
              <w:bottom w:val="single" w:sz="2" w:space="0" w:color="auto"/>
              <w:right w:val="single" w:sz="2" w:space="0" w:color="auto"/>
            </w:tcBorders>
          </w:tcPr>
          <w:p w14:paraId="3C4E0FFF" w14:textId="77777777" w:rsidR="00EE3B69" w:rsidRPr="00E975DF" w:rsidRDefault="00EE3B69" w:rsidP="00DC4EC8">
            <w:pPr>
              <w:pStyle w:val="NormalLeft"/>
              <w:rPr>
                <w:lang w:val="en-GB"/>
              </w:rPr>
            </w:pPr>
            <w:r w:rsidRPr="00E975DF">
              <w:rPr>
                <w:lang w:val="en-GB"/>
              </w:rPr>
              <w:t>79</w:t>
            </w:r>
          </w:p>
        </w:tc>
        <w:tc>
          <w:tcPr>
            <w:tcW w:w="1857" w:type="dxa"/>
            <w:tcBorders>
              <w:top w:val="single" w:sz="2" w:space="0" w:color="auto"/>
              <w:left w:val="single" w:sz="2" w:space="0" w:color="auto"/>
              <w:bottom w:val="single" w:sz="2" w:space="0" w:color="auto"/>
              <w:right w:val="single" w:sz="2" w:space="0" w:color="auto"/>
            </w:tcBorders>
          </w:tcPr>
          <w:p w14:paraId="19C88700"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CEFCAEA" w14:textId="77777777" w:rsidR="00EE3B69" w:rsidRPr="00E975DF" w:rsidRDefault="00EE3B69" w:rsidP="00DC4EC8">
            <w:pPr>
              <w:pStyle w:val="NormalLeft"/>
              <w:rPr>
                <w:lang w:val="en-GB"/>
              </w:rPr>
            </w:pPr>
            <w:r w:rsidRPr="00E975DF">
              <w:rPr>
                <w:lang w:val="en-GB"/>
              </w:rPr>
              <w:t>Other cash and deposits, not classified under the above categories</w:t>
            </w:r>
            <w:r>
              <w:rPr>
                <w:lang w:val="en-GB"/>
              </w:rPr>
              <w:t>.</w:t>
            </w:r>
          </w:p>
        </w:tc>
      </w:tr>
      <w:tr w:rsidR="00EE3B69" w:rsidRPr="007C41FD" w14:paraId="3A6C466B" w14:textId="77777777" w:rsidTr="00DC4EC8">
        <w:tc>
          <w:tcPr>
            <w:tcW w:w="1300" w:type="dxa"/>
            <w:tcBorders>
              <w:top w:val="single" w:sz="2" w:space="0" w:color="auto"/>
              <w:left w:val="single" w:sz="2" w:space="0" w:color="auto"/>
              <w:bottom w:val="single" w:sz="2" w:space="0" w:color="auto"/>
              <w:right w:val="single" w:sz="2" w:space="0" w:color="auto"/>
            </w:tcBorders>
          </w:tcPr>
          <w:p w14:paraId="2E5FD684" w14:textId="77777777" w:rsidR="00EE3B69" w:rsidRPr="00E975DF" w:rsidRDefault="00EE3B69" w:rsidP="00DC4EC8">
            <w:pPr>
              <w:pStyle w:val="NormalLeft"/>
              <w:rPr>
                <w:lang w:val="en-GB"/>
              </w:rPr>
            </w:pPr>
            <w:r w:rsidRPr="00E975DF">
              <w:rPr>
                <w:i/>
                <w:iCs/>
                <w:lang w:val="en-GB"/>
              </w:rPr>
              <w:t>8</w:t>
            </w:r>
          </w:p>
        </w:tc>
        <w:tc>
          <w:tcPr>
            <w:tcW w:w="1857" w:type="dxa"/>
            <w:tcBorders>
              <w:top w:val="single" w:sz="2" w:space="0" w:color="auto"/>
              <w:left w:val="single" w:sz="2" w:space="0" w:color="auto"/>
              <w:bottom w:val="single" w:sz="2" w:space="0" w:color="auto"/>
              <w:right w:val="single" w:sz="2" w:space="0" w:color="auto"/>
            </w:tcBorders>
          </w:tcPr>
          <w:p w14:paraId="2DB545A5" w14:textId="77777777" w:rsidR="00EE3B69" w:rsidRPr="00E975DF" w:rsidRDefault="00EE3B69" w:rsidP="00DC4EC8">
            <w:pPr>
              <w:pStyle w:val="NormalLeft"/>
              <w:rPr>
                <w:lang w:val="en-GB"/>
              </w:rPr>
            </w:pPr>
            <w:r w:rsidRPr="00E975DF">
              <w:rPr>
                <w:i/>
                <w:iCs/>
                <w:lang w:val="en-GB"/>
              </w:rPr>
              <w:t>Mortgages and loans</w:t>
            </w:r>
          </w:p>
        </w:tc>
        <w:tc>
          <w:tcPr>
            <w:tcW w:w="6129" w:type="dxa"/>
            <w:tcBorders>
              <w:top w:val="single" w:sz="2" w:space="0" w:color="auto"/>
              <w:left w:val="single" w:sz="2" w:space="0" w:color="auto"/>
              <w:bottom w:val="single" w:sz="2" w:space="0" w:color="auto"/>
              <w:right w:val="single" w:sz="2" w:space="0" w:color="auto"/>
            </w:tcBorders>
          </w:tcPr>
          <w:p w14:paraId="1E3D8D8E" w14:textId="77777777" w:rsidR="00EE3B69" w:rsidRPr="00E975DF" w:rsidRDefault="00EE3B69" w:rsidP="00DC4EC8">
            <w:pPr>
              <w:pStyle w:val="NormalLeft"/>
              <w:rPr>
                <w:lang w:val="en-GB"/>
              </w:rPr>
            </w:pPr>
            <w:r w:rsidRPr="00E975DF">
              <w:rPr>
                <w:i/>
                <w:iCs/>
                <w:lang w:val="en-GB"/>
              </w:rPr>
              <w:t>Financial assets created when creditors lend funds to debtors, with collateral or not, including cash pools.</w:t>
            </w:r>
          </w:p>
        </w:tc>
      </w:tr>
      <w:tr w:rsidR="00EE3B69" w:rsidRPr="00E975DF" w14:paraId="3D8B5D2A" w14:textId="77777777" w:rsidTr="00DC4EC8">
        <w:tc>
          <w:tcPr>
            <w:tcW w:w="1300" w:type="dxa"/>
            <w:tcBorders>
              <w:top w:val="single" w:sz="2" w:space="0" w:color="auto"/>
              <w:left w:val="single" w:sz="2" w:space="0" w:color="auto"/>
              <w:bottom w:val="single" w:sz="2" w:space="0" w:color="auto"/>
              <w:right w:val="single" w:sz="2" w:space="0" w:color="auto"/>
            </w:tcBorders>
          </w:tcPr>
          <w:p w14:paraId="66D65BCC" w14:textId="77777777" w:rsidR="00EE3B69" w:rsidRPr="00E975DF" w:rsidRDefault="00EE3B69" w:rsidP="00DC4EC8">
            <w:pPr>
              <w:pStyle w:val="NormalLeft"/>
              <w:rPr>
                <w:lang w:val="en-GB"/>
              </w:rPr>
            </w:pPr>
            <w:r w:rsidRPr="00E975DF">
              <w:rPr>
                <w:lang w:val="en-GB"/>
              </w:rPr>
              <w:t>81</w:t>
            </w:r>
          </w:p>
        </w:tc>
        <w:tc>
          <w:tcPr>
            <w:tcW w:w="1857" w:type="dxa"/>
            <w:tcBorders>
              <w:top w:val="single" w:sz="2" w:space="0" w:color="auto"/>
              <w:left w:val="single" w:sz="2" w:space="0" w:color="auto"/>
              <w:bottom w:val="single" w:sz="2" w:space="0" w:color="auto"/>
              <w:right w:val="single" w:sz="2" w:space="0" w:color="auto"/>
            </w:tcBorders>
          </w:tcPr>
          <w:p w14:paraId="488C94A6" w14:textId="77777777" w:rsidR="00EE3B69" w:rsidRPr="00E975DF" w:rsidRDefault="00EE3B69" w:rsidP="00DC4EC8">
            <w:pPr>
              <w:pStyle w:val="NormalLeft"/>
              <w:rPr>
                <w:lang w:val="en-GB"/>
              </w:rPr>
            </w:pPr>
            <w:r w:rsidRPr="00E975DF">
              <w:rPr>
                <w:lang w:val="en-GB"/>
              </w:rPr>
              <w:t>Uncollateralized loans made</w:t>
            </w:r>
          </w:p>
        </w:tc>
        <w:tc>
          <w:tcPr>
            <w:tcW w:w="6129" w:type="dxa"/>
            <w:tcBorders>
              <w:top w:val="single" w:sz="2" w:space="0" w:color="auto"/>
              <w:left w:val="single" w:sz="2" w:space="0" w:color="auto"/>
              <w:bottom w:val="single" w:sz="2" w:space="0" w:color="auto"/>
              <w:right w:val="single" w:sz="2" w:space="0" w:color="auto"/>
            </w:tcBorders>
          </w:tcPr>
          <w:p w14:paraId="542F8197" w14:textId="77777777" w:rsidR="00EE3B69" w:rsidRPr="00E975DF" w:rsidRDefault="00EE3B69" w:rsidP="00DC4EC8">
            <w:pPr>
              <w:pStyle w:val="NormalLeft"/>
              <w:rPr>
                <w:lang w:val="en-GB"/>
              </w:rPr>
            </w:pPr>
            <w:r w:rsidRPr="00E975DF">
              <w:rPr>
                <w:lang w:val="en-GB"/>
              </w:rPr>
              <w:t>Loans made without collateral</w:t>
            </w:r>
            <w:r>
              <w:rPr>
                <w:lang w:val="en-GB"/>
              </w:rPr>
              <w:t>.</w:t>
            </w:r>
          </w:p>
        </w:tc>
      </w:tr>
      <w:tr w:rsidR="00EE3B69" w:rsidRPr="007C41FD" w14:paraId="527CEEF4" w14:textId="77777777" w:rsidTr="00DC4EC8">
        <w:tc>
          <w:tcPr>
            <w:tcW w:w="1300" w:type="dxa"/>
            <w:tcBorders>
              <w:top w:val="single" w:sz="2" w:space="0" w:color="auto"/>
              <w:left w:val="single" w:sz="2" w:space="0" w:color="auto"/>
              <w:bottom w:val="single" w:sz="2" w:space="0" w:color="auto"/>
              <w:right w:val="single" w:sz="2" w:space="0" w:color="auto"/>
            </w:tcBorders>
          </w:tcPr>
          <w:p w14:paraId="2681EFE6" w14:textId="77777777" w:rsidR="00EE3B69" w:rsidRPr="00E975DF" w:rsidRDefault="00EE3B69" w:rsidP="00DC4EC8">
            <w:pPr>
              <w:pStyle w:val="NormalLeft"/>
              <w:rPr>
                <w:lang w:val="en-GB"/>
              </w:rPr>
            </w:pPr>
            <w:r w:rsidRPr="00E975DF">
              <w:rPr>
                <w:lang w:val="en-GB"/>
              </w:rPr>
              <w:t>82</w:t>
            </w:r>
          </w:p>
        </w:tc>
        <w:tc>
          <w:tcPr>
            <w:tcW w:w="1857" w:type="dxa"/>
            <w:tcBorders>
              <w:top w:val="single" w:sz="2" w:space="0" w:color="auto"/>
              <w:left w:val="single" w:sz="2" w:space="0" w:color="auto"/>
              <w:bottom w:val="single" w:sz="2" w:space="0" w:color="auto"/>
              <w:right w:val="single" w:sz="2" w:space="0" w:color="auto"/>
            </w:tcBorders>
          </w:tcPr>
          <w:p w14:paraId="61DD03A6" w14:textId="77777777" w:rsidR="00EE3B69" w:rsidRPr="00E975DF" w:rsidRDefault="00EE3B69" w:rsidP="00DC4EC8">
            <w:pPr>
              <w:pStyle w:val="NormalLeft"/>
              <w:rPr>
                <w:lang w:val="en-GB"/>
              </w:rPr>
            </w:pPr>
            <w:r w:rsidRPr="00E975DF">
              <w:rPr>
                <w:lang w:val="en-GB"/>
              </w:rPr>
              <w:t>Loans made collateralized with securities</w:t>
            </w:r>
          </w:p>
        </w:tc>
        <w:tc>
          <w:tcPr>
            <w:tcW w:w="6129" w:type="dxa"/>
            <w:tcBorders>
              <w:top w:val="single" w:sz="2" w:space="0" w:color="auto"/>
              <w:left w:val="single" w:sz="2" w:space="0" w:color="auto"/>
              <w:bottom w:val="single" w:sz="2" w:space="0" w:color="auto"/>
              <w:right w:val="single" w:sz="2" w:space="0" w:color="auto"/>
            </w:tcBorders>
          </w:tcPr>
          <w:p w14:paraId="76E1E0E0" w14:textId="77777777" w:rsidR="00EE3B69" w:rsidRPr="00E975DF" w:rsidRDefault="00EE3B69" w:rsidP="00DC4EC8">
            <w:pPr>
              <w:pStyle w:val="NormalLeft"/>
              <w:rPr>
                <w:lang w:val="en-GB"/>
              </w:rPr>
            </w:pPr>
            <w:r w:rsidRPr="00E975DF">
              <w:rPr>
                <w:lang w:val="en-GB"/>
              </w:rPr>
              <w:t>Loans made with collateral in the form of financial securities</w:t>
            </w:r>
          </w:p>
        </w:tc>
      </w:tr>
      <w:tr w:rsidR="00EE3B69" w:rsidRPr="007C41FD" w14:paraId="320AA29D" w14:textId="77777777" w:rsidTr="00DC4EC8">
        <w:tc>
          <w:tcPr>
            <w:tcW w:w="1300" w:type="dxa"/>
            <w:tcBorders>
              <w:top w:val="single" w:sz="2" w:space="0" w:color="auto"/>
              <w:left w:val="single" w:sz="2" w:space="0" w:color="auto"/>
              <w:bottom w:val="single" w:sz="2" w:space="0" w:color="auto"/>
              <w:right w:val="single" w:sz="2" w:space="0" w:color="auto"/>
            </w:tcBorders>
          </w:tcPr>
          <w:p w14:paraId="1DE7F0F7" w14:textId="77777777" w:rsidR="00EE3B69" w:rsidRPr="00E975DF" w:rsidRDefault="00EE3B69" w:rsidP="00DC4EC8">
            <w:pPr>
              <w:pStyle w:val="NormalLeft"/>
              <w:rPr>
                <w:lang w:val="en-GB"/>
              </w:rPr>
            </w:pPr>
            <w:r w:rsidRPr="00E975DF">
              <w:rPr>
                <w:lang w:val="en-GB"/>
              </w:rPr>
              <w:t>84</w:t>
            </w:r>
          </w:p>
        </w:tc>
        <w:tc>
          <w:tcPr>
            <w:tcW w:w="1857" w:type="dxa"/>
            <w:tcBorders>
              <w:top w:val="single" w:sz="2" w:space="0" w:color="auto"/>
              <w:left w:val="single" w:sz="2" w:space="0" w:color="auto"/>
              <w:bottom w:val="single" w:sz="2" w:space="0" w:color="auto"/>
              <w:right w:val="single" w:sz="2" w:space="0" w:color="auto"/>
            </w:tcBorders>
          </w:tcPr>
          <w:p w14:paraId="661403E7" w14:textId="77777777" w:rsidR="00EE3B69" w:rsidRPr="00E975DF" w:rsidRDefault="00EE3B69" w:rsidP="00DC4EC8">
            <w:pPr>
              <w:pStyle w:val="NormalLeft"/>
              <w:rPr>
                <w:lang w:val="en-GB"/>
              </w:rPr>
            </w:pPr>
            <w:r w:rsidRPr="00E975DF">
              <w:rPr>
                <w:lang w:val="en-GB"/>
              </w:rPr>
              <w:t>Mortgages</w:t>
            </w:r>
            <w:r>
              <w:rPr>
                <w:lang w:val="en-GB"/>
              </w:rPr>
              <w:t xml:space="preserve"> and loans</w:t>
            </w:r>
          </w:p>
        </w:tc>
        <w:tc>
          <w:tcPr>
            <w:tcW w:w="6129" w:type="dxa"/>
            <w:tcBorders>
              <w:top w:val="single" w:sz="2" w:space="0" w:color="auto"/>
              <w:left w:val="single" w:sz="2" w:space="0" w:color="auto"/>
              <w:bottom w:val="single" w:sz="2" w:space="0" w:color="auto"/>
              <w:right w:val="single" w:sz="2" w:space="0" w:color="auto"/>
            </w:tcBorders>
          </w:tcPr>
          <w:p w14:paraId="28E69C65" w14:textId="38B7C3FA" w:rsidR="00EE3B69" w:rsidRPr="00E975DF" w:rsidRDefault="00EE3B69" w:rsidP="00B03044">
            <w:pPr>
              <w:pStyle w:val="NormalLeft"/>
              <w:rPr>
                <w:lang w:val="en-GB"/>
              </w:rPr>
            </w:pPr>
            <w:r>
              <w:rPr>
                <w:lang w:val="en-GB"/>
              </w:rPr>
              <w:t>Mortgages and l</w:t>
            </w:r>
            <w:r w:rsidRPr="00E975DF">
              <w:rPr>
                <w:lang w:val="en-GB"/>
              </w:rPr>
              <w:t>oans made with collateral in the form of real estate</w:t>
            </w:r>
            <w:r w:rsidR="00B03044">
              <w:rPr>
                <w:lang w:val="en-GB"/>
              </w:rPr>
              <w:t>.</w:t>
            </w:r>
          </w:p>
        </w:tc>
      </w:tr>
      <w:tr w:rsidR="00EE3B69" w:rsidRPr="007C41FD" w14:paraId="4E342794" w14:textId="77777777" w:rsidTr="00DC4EC8">
        <w:tc>
          <w:tcPr>
            <w:tcW w:w="1300" w:type="dxa"/>
            <w:tcBorders>
              <w:top w:val="single" w:sz="2" w:space="0" w:color="auto"/>
              <w:left w:val="single" w:sz="2" w:space="0" w:color="auto"/>
              <w:bottom w:val="single" w:sz="2" w:space="0" w:color="auto"/>
              <w:right w:val="single" w:sz="2" w:space="0" w:color="auto"/>
            </w:tcBorders>
          </w:tcPr>
          <w:p w14:paraId="5D0D254B" w14:textId="77777777" w:rsidR="00EE3B69" w:rsidRPr="00E975DF" w:rsidRDefault="00EE3B69" w:rsidP="00DC4EC8">
            <w:pPr>
              <w:pStyle w:val="NormalLeft"/>
              <w:rPr>
                <w:lang w:val="en-GB"/>
              </w:rPr>
            </w:pPr>
            <w:r w:rsidRPr="00E975DF">
              <w:rPr>
                <w:lang w:val="en-GB"/>
              </w:rPr>
              <w:t>85</w:t>
            </w:r>
          </w:p>
        </w:tc>
        <w:tc>
          <w:tcPr>
            <w:tcW w:w="1857" w:type="dxa"/>
            <w:tcBorders>
              <w:top w:val="single" w:sz="2" w:space="0" w:color="auto"/>
              <w:left w:val="single" w:sz="2" w:space="0" w:color="auto"/>
              <w:bottom w:val="single" w:sz="2" w:space="0" w:color="auto"/>
              <w:right w:val="single" w:sz="2" w:space="0" w:color="auto"/>
            </w:tcBorders>
          </w:tcPr>
          <w:p w14:paraId="5C5C9A4B" w14:textId="77777777" w:rsidR="00EE3B69" w:rsidRPr="00E975DF" w:rsidRDefault="00EE3B69" w:rsidP="00DC4EC8">
            <w:pPr>
              <w:pStyle w:val="NormalLeft"/>
              <w:rPr>
                <w:lang w:val="en-GB"/>
              </w:rPr>
            </w:pPr>
            <w:r w:rsidRPr="00E975DF">
              <w:rPr>
                <w:lang w:val="en-GB"/>
              </w:rPr>
              <w:t xml:space="preserve">Other collateralized </w:t>
            </w:r>
            <w:r w:rsidRPr="00E975DF">
              <w:rPr>
                <w:lang w:val="en-GB"/>
              </w:rPr>
              <w:lastRenderedPageBreak/>
              <w:t>loans made</w:t>
            </w:r>
          </w:p>
        </w:tc>
        <w:tc>
          <w:tcPr>
            <w:tcW w:w="6129" w:type="dxa"/>
            <w:tcBorders>
              <w:top w:val="single" w:sz="2" w:space="0" w:color="auto"/>
              <w:left w:val="single" w:sz="2" w:space="0" w:color="auto"/>
              <w:bottom w:val="single" w:sz="2" w:space="0" w:color="auto"/>
              <w:right w:val="single" w:sz="2" w:space="0" w:color="auto"/>
            </w:tcBorders>
          </w:tcPr>
          <w:p w14:paraId="6798063C" w14:textId="77777777" w:rsidR="00EE3B69" w:rsidRPr="00E975DF" w:rsidRDefault="00EE3B69" w:rsidP="00DC4EC8">
            <w:pPr>
              <w:pStyle w:val="NormalLeft"/>
              <w:rPr>
                <w:lang w:val="en-GB"/>
              </w:rPr>
            </w:pPr>
            <w:r w:rsidRPr="00E975DF">
              <w:rPr>
                <w:lang w:val="en-GB"/>
              </w:rPr>
              <w:lastRenderedPageBreak/>
              <w:t>Loans made with collateral in any other form</w:t>
            </w:r>
            <w:r>
              <w:rPr>
                <w:lang w:val="en-GB"/>
              </w:rPr>
              <w:t>.</w:t>
            </w:r>
          </w:p>
        </w:tc>
      </w:tr>
      <w:tr w:rsidR="00EE3B69" w:rsidRPr="007C41FD" w14:paraId="6F8E97ED" w14:textId="77777777" w:rsidTr="00DC4EC8">
        <w:tc>
          <w:tcPr>
            <w:tcW w:w="1300" w:type="dxa"/>
            <w:tcBorders>
              <w:top w:val="single" w:sz="2" w:space="0" w:color="auto"/>
              <w:left w:val="single" w:sz="2" w:space="0" w:color="auto"/>
              <w:bottom w:val="single" w:sz="2" w:space="0" w:color="auto"/>
              <w:right w:val="single" w:sz="2" w:space="0" w:color="auto"/>
            </w:tcBorders>
          </w:tcPr>
          <w:p w14:paraId="41DF354D" w14:textId="77777777" w:rsidR="00EE3B69" w:rsidRPr="00E975DF" w:rsidRDefault="00EE3B69" w:rsidP="00DC4EC8">
            <w:pPr>
              <w:pStyle w:val="NormalLeft"/>
              <w:rPr>
                <w:lang w:val="en-GB"/>
              </w:rPr>
            </w:pPr>
            <w:r w:rsidRPr="00E975DF">
              <w:rPr>
                <w:lang w:val="en-GB"/>
              </w:rPr>
              <w:t>86</w:t>
            </w:r>
          </w:p>
        </w:tc>
        <w:tc>
          <w:tcPr>
            <w:tcW w:w="1857" w:type="dxa"/>
            <w:tcBorders>
              <w:top w:val="single" w:sz="2" w:space="0" w:color="auto"/>
              <w:left w:val="single" w:sz="2" w:space="0" w:color="auto"/>
              <w:bottom w:val="single" w:sz="2" w:space="0" w:color="auto"/>
              <w:right w:val="single" w:sz="2" w:space="0" w:color="auto"/>
            </w:tcBorders>
          </w:tcPr>
          <w:p w14:paraId="2B0CB154" w14:textId="77777777" w:rsidR="00EE3B69" w:rsidRPr="00E975DF" w:rsidRDefault="00EE3B69" w:rsidP="00DC4EC8">
            <w:pPr>
              <w:pStyle w:val="NormalLeft"/>
              <w:rPr>
                <w:lang w:val="en-GB"/>
              </w:rPr>
            </w:pPr>
            <w:r w:rsidRPr="00E975DF">
              <w:rPr>
                <w:lang w:val="en-GB"/>
              </w:rPr>
              <w:t>Loans on policies</w:t>
            </w:r>
          </w:p>
        </w:tc>
        <w:tc>
          <w:tcPr>
            <w:tcW w:w="6129" w:type="dxa"/>
            <w:tcBorders>
              <w:top w:val="single" w:sz="2" w:space="0" w:color="auto"/>
              <w:left w:val="single" w:sz="2" w:space="0" w:color="auto"/>
              <w:bottom w:val="single" w:sz="2" w:space="0" w:color="auto"/>
              <w:right w:val="single" w:sz="2" w:space="0" w:color="auto"/>
            </w:tcBorders>
          </w:tcPr>
          <w:p w14:paraId="20FB9BA4" w14:textId="3C26DC0A" w:rsidR="00EE3B69" w:rsidRPr="00E975DF" w:rsidRDefault="00EE3B69" w:rsidP="00DC4EC8">
            <w:pPr>
              <w:pStyle w:val="NormalLeft"/>
              <w:rPr>
                <w:lang w:val="en-GB"/>
              </w:rPr>
            </w:pPr>
            <w:r w:rsidRPr="00E975DF">
              <w:rPr>
                <w:lang w:val="en-GB"/>
              </w:rPr>
              <w:t>Loans made with insurance policies as collateral</w:t>
            </w:r>
            <w:r>
              <w:rPr>
                <w:lang w:val="en-GB"/>
              </w:rPr>
              <w:t>.</w:t>
            </w:r>
          </w:p>
        </w:tc>
      </w:tr>
      <w:tr w:rsidR="00EE3B69" w:rsidRPr="007C41FD" w14:paraId="3ED7E43E" w14:textId="77777777" w:rsidTr="00DC4EC8">
        <w:tc>
          <w:tcPr>
            <w:tcW w:w="1300" w:type="dxa"/>
            <w:tcBorders>
              <w:top w:val="single" w:sz="2" w:space="0" w:color="auto"/>
              <w:left w:val="single" w:sz="2" w:space="0" w:color="auto"/>
              <w:bottom w:val="single" w:sz="2" w:space="0" w:color="auto"/>
              <w:right w:val="single" w:sz="2" w:space="0" w:color="auto"/>
            </w:tcBorders>
          </w:tcPr>
          <w:p w14:paraId="4C674586" w14:textId="77777777" w:rsidR="00EE3B69" w:rsidRPr="00E975DF" w:rsidRDefault="00EE3B69" w:rsidP="00DC4EC8">
            <w:pPr>
              <w:pStyle w:val="NormalLeft"/>
              <w:rPr>
                <w:lang w:val="en-GB"/>
              </w:rPr>
            </w:pPr>
            <w:r>
              <w:rPr>
                <w:lang w:val="en-GB"/>
              </w:rPr>
              <w:t>87</w:t>
            </w:r>
          </w:p>
        </w:tc>
        <w:tc>
          <w:tcPr>
            <w:tcW w:w="1857" w:type="dxa"/>
            <w:tcBorders>
              <w:top w:val="single" w:sz="2" w:space="0" w:color="auto"/>
              <w:left w:val="single" w:sz="2" w:space="0" w:color="auto"/>
              <w:bottom w:val="single" w:sz="2" w:space="0" w:color="auto"/>
              <w:right w:val="single" w:sz="2" w:space="0" w:color="auto"/>
            </w:tcBorders>
          </w:tcPr>
          <w:p w14:paraId="30E30B35" w14:textId="77777777" w:rsidR="00EE3B69" w:rsidRPr="00E975DF" w:rsidRDefault="00EE3B69" w:rsidP="00DC4EC8">
            <w:pPr>
              <w:pStyle w:val="NormalLeft"/>
              <w:rPr>
                <w:lang w:val="en-GB"/>
              </w:rPr>
            </w:pPr>
            <w:r w:rsidRPr="00E975DF">
              <w:rPr>
                <w:lang w:val="en-GB"/>
              </w:rPr>
              <w:t>Loans to AMSB members</w:t>
            </w:r>
          </w:p>
        </w:tc>
        <w:tc>
          <w:tcPr>
            <w:tcW w:w="6129" w:type="dxa"/>
            <w:tcBorders>
              <w:top w:val="single" w:sz="2" w:space="0" w:color="auto"/>
              <w:left w:val="single" w:sz="2" w:space="0" w:color="auto"/>
              <w:bottom w:val="single" w:sz="2" w:space="0" w:color="auto"/>
              <w:right w:val="single" w:sz="2" w:space="0" w:color="auto"/>
            </w:tcBorders>
          </w:tcPr>
          <w:p w14:paraId="1DEE923D" w14:textId="77777777" w:rsidR="00EE3B69" w:rsidRDefault="00EE3B69" w:rsidP="00DC4EC8">
            <w:pPr>
              <w:pStyle w:val="NormalLeft"/>
              <w:rPr>
                <w:ins w:id="29" w:author="Author"/>
                <w:lang w:val="en-GB"/>
              </w:rPr>
            </w:pPr>
            <w:r w:rsidRPr="00E975DF">
              <w:rPr>
                <w:lang w:val="en-GB"/>
              </w:rPr>
              <w:t xml:space="preserve">Loans </w:t>
            </w:r>
            <w:ins w:id="30" w:author="Author">
              <w:r w:rsidR="00E87BA0">
                <w:rPr>
                  <w:lang w:val="en-GB"/>
                </w:rPr>
                <w:t xml:space="preserve">and mortgages </w:t>
              </w:r>
            </w:ins>
            <w:r w:rsidRPr="00E975DF">
              <w:rPr>
                <w:lang w:val="en-GB"/>
              </w:rPr>
              <w:t>made to AMSB members</w:t>
            </w:r>
            <w:r>
              <w:rPr>
                <w:lang w:val="en-GB"/>
              </w:rPr>
              <w:t>. This class shall prevail over the ones above.</w:t>
            </w:r>
          </w:p>
          <w:p w14:paraId="397EC840" w14:textId="091D33F0" w:rsidR="009C2597" w:rsidRPr="009C2597" w:rsidRDefault="009C2597" w:rsidP="009C2597">
            <w:pPr>
              <w:pStyle w:val="NormalLeft"/>
              <w:rPr>
                <w:ins w:id="31" w:author="Author"/>
                <w:lang w:val="en-GB"/>
              </w:rPr>
            </w:pPr>
            <w:commentRangeStart w:id="32"/>
            <w:ins w:id="33" w:author="Author">
              <w:r w:rsidRPr="009C2597">
                <w:rPr>
                  <w:lang w:val="en-GB"/>
                </w:rPr>
                <w:t xml:space="preserve">Loans to </w:t>
              </w:r>
              <w:del w:id="34" w:author="Author">
                <w:r w:rsidRPr="009C2597" w:rsidDel="009C0AA0">
                  <w:rPr>
                    <w:lang w:val="en-GB"/>
                  </w:rPr>
                  <w:delText xml:space="preserve">natural persons, including </w:delText>
                </w:r>
              </w:del>
              <w:r w:rsidRPr="009C2597">
                <w:rPr>
                  <w:lang w:val="en-GB"/>
                </w:rPr>
                <w:t>AMSB</w:t>
              </w:r>
              <w:r w:rsidR="009C0AA0">
                <w:rPr>
                  <w:lang w:val="en-GB"/>
                </w:rPr>
                <w:t xml:space="preserve"> members</w:t>
              </w:r>
              <w:r w:rsidRPr="009C2597">
                <w:rPr>
                  <w:lang w:val="en-GB"/>
                </w:rPr>
                <w:t xml:space="preserve">, no matter if mortgage or loans on policies or uncollateralized, are to be categorized as </w:t>
              </w:r>
              <w:del w:id="35" w:author="Author">
                <w:r w:rsidRPr="009C2597" w:rsidDel="009C0AA0">
                  <w:rPr>
                    <w:lang w:val="en-GB"/>
                  </w:rPr>
                  <w:delText>88 or</w:delText>
                </w:r>
              </w:del>
              <w:r w:rsidRPr="009C2597">
                <w:rPr>
                  <w:lang w:val="en-GB"/>
                </w:rPr>
                <w:t xml:space="preserve"> 87</w:t>
              </w:r>
              <w:r>
                <w:rPr>
                  <w:lang w:val="en-GB"/>
                </w:rPr>
                <w:t>.</w:t>
              </w:r>
              <w:commentRangeEnd w:id="32"/>
              <w:r>
                <w:rPr>
                  <w:rStyle w:val="CommentReference"/>
                </w:rPr>
                <w:commentReference w:id="32"/>
              </w:r>
            </w:ins>
          </w:p>
          <w:p w14:paraId="1131CED1" w14:textId="78FA7AD5" w:rsidR="009C2597" w:rsidRPr="00E975DF" w:rsidRDefault="009C2597" w:rsidP="00DC4EC8">
            <w:pPr>
              <w:pStyle w:val="NormalLeft"/>
              <w:rPr>
                <w:lang w:val="en-GB"/>
              </w:rPr>
            </w:pPr>
          </w:p>
        </w:tc>
      </w:tr>
      <w:tr w:rsidR="00EE3B69" w:rsidRPr="007C41FD" w14:paraId="1E5B0434" w14:textId="77777777" w:rsidTr="00DC4EC8">
        <w:tc>
          <w:tcPr>
            <w:tcW w:w="1300" w:type="dxa"/>
            <w:tcBorders>
              <w:top w:val="single" w:sz="2" w:space="0" w:color="auto"/>
              <w:left w:val="single" w:sz="2" w:space="0" w:color="auto"/>
              <w:bottom w:val="single" w:sz="2" w:space="0" w:color="auto"/>
              <w:right w:val="single" w:sz="2" w:space="0" w:color="auto"/>
            </w:tcBorders>
          </w:tcPr>
          <w:p w14:paraId="7B5C00D3" w14:textId="77777777" w:rsidR="00EE3B69" w:rsidRPr="00E975DF" w:rsidRDefault="00EE3B69" w:rsidP="00DC4EC8">
            <w:pPr>
              <w:pStyle w:val="NormalLeft"/>
              <w:rPr>
                <w:lang w:val="en-GB"/>
              </w:rPr>
            </w:pPr>
            <w:r>
              <w:rPr>
                <w:lang w:val="en-GB"/>
              </w:rPr>
              <w:t>88</w:t>
            </w:r>
          </w:p>
        </w:tc>
        <w:tc>
          <w:tcPr>
            <w:tcW w:w="1857" w:type="dxa"/>
            <w:tcBorders>
              <w:top w:val="single" w:sz="2" w:space="0" w:color="auto"/>
              <w:left w:val="single" w:sz="2" w:space="0" w:color="auto"/>
              <w:bottom w:val="single" w:sz="2" w:space="0" w:color="auto"/>
              <w:right w:val="single" w:sz="2" w:space="0" w:color="auto"/>
            </w:tcBorders>
          </w:tcPr>
          <w:p w14:paraId="1398AAD9" w14:textId="77777777" w:rsidR="00EE3B69" w:rsidRPr="00E975DF" w:rsidRDefault="00EE3B69" w:rsidP="00DC4EC8">
            <w:pPr>
              <w:pStyle w:val="NormalLeft"/>
              <w:rPr>
                <w:lang w:val="en-GB"/>
              </w:rPr>
            </w:pPr>
            <w:r w:rsidRPr="00E975DF">
              <w:rPr>
                <w:lang w:val="en-GB"/>
              </w:rPr>
              <w:t>Loans to other natural persons</w:t>
            </w:r>
          </w:p>
        </w:tc>
        <w:tc>
          <w:tcPr>
            <w:tcW w:w="6129" w:type="dxa"/>
            <w:tcBorders>
              <w:top w:val="single" w:sz="2" w:space="0" w:color="auto"/>
              <w:left w:val="single" w:sz="2" w:space="0" w:color="auto"/>
              <w:bottom w:val="single" w:sz="2" w:space="0" w:color="auto"/>
              <w:right w:val="single" w:sz="2" w:space="0" w:color="auto"/>
            </w:tcBorders>
          </w:tcPr>
          <w:p w14:paraId="257A7218" w14:textId="77777777" w:rsidR="00EE3B69" w:rsidRDefault="00EE3B69" w:rsidP="00DC4EC8">
            <w:pPr>
              <w:pStyle w:val="NormalLeft"/>
              <w:rPr>
                <w:ins w:id="36" w:author="Author"/>
                <w:lang w:val="en-GB"/>
              </w:rPr>
            </w:pPr>
            <w:r w:rsidRPr="00E975DF">
              <w:rPr>
                <w:lang w:val="en-GB"/>
              </w:rPr>
              <w:t>Loans</w:t>
            </w:r>
            <w:ins w:id="37" w:author="Author">
              <w:r w:rsidR="00E87BA0">
                <w:rPr>
                  <w:lang w:val="en-GB"/>
                </w:rPr>
                <w:t xml:space="preserve"> and mortgages</w:t>
              </w:r>
            </w:ins>
            <w:r w:rsidRPr="00E975DF">
              <w:rPr>
                <w:lang w:val="en-GB"/>
              </w:rPr>
              <w:t xml:space="preserve"> made to other natural persons</w:t>
            </w:r>
            <w:r>
              <w:rPr>
                <w:lang w:val="en-GB"/>
              </w:rPr>
              <w:t>. This class shall prevail over the ones above.</w:t>
            </w:r>
          </w:p>
          <w:p w14:paraId="62DEF49D" w14:textId="06A57D15" w:rsidR="009C0AA0" w:rsidRPr="00E975DF" w:rsidRDefault="009C0AA0" w:rsidP="00DC4EC8">
            <w:pPr>
              <w:pStyle w:val="NormalLeft"/>
              <w:rPr>
                <w:lang w:val="en-GB"/>
              </w:rPr>
            </w:pPr>
            <w:ins w:id="38" w:author="Author">
              <w:r w:rsidRPr="009C0AA0">
                <w:rPr>
                  <w:lang w:val="en-GB"/>
                </w:rPr>
                <w:t>Loans to natural persons, excluding AMSB, no matter if mortgage or loans on policies or uncollateralized, are to be categorized as 88.</w:t>
              </w:r>
            </w:ins>
          </w:p>
        </w:tc>
      </w:tr>
      <w:tr w:rsidR="00EE3B69" w:rsidRPr="007C41FD" w14:paraId="57F1D740" w14:textId="77777777" w:rsidTr="00DC4EC8">
        <w:tc>
          <w:tcPr>
            <w:tcW w:w="1300" w:type="dxa"/>
            <w:tcBorders>
              <w:top w:val="single" w:sz="2" w:space="0" w:color="auto"/>
              <w:left w:val="single" w:sz="2" w:space="0" w:color="auto"/>
              <w:bottom w:val="single" w:sz="2" w:space="0" w:color="auto"/>
              <w:right w:val="single" w:sz="2" w:space="0" w:color="auto"/>
            </w:tcBorders>
          </w:tcPr>
          <w:p w14:paraId="24BCF836" w14:textId="77777777" w:rsidR="00EE3B69" w:rsidRPr="00E975DF" w:rsidRDefault="00EE3B69" w:rsidP="00DC4EC8">
            <w:pPr>
              <w:pStyle w:val="NormalLeft"/>
              <w:rPr>
                <w:lang w:val="en-GB"/>
              </w:rPr>
            </w:pPr>
            <w:r w:rsidRPr="00E975DF">
              <w:rPr>
                <w:lang w:val="en-GB"/>
              </w:rPr>
              <w:t>89</w:t>
            </w:r>
          </w:p>
        </w:tc>
        <w:tc>
          <w:tcPr>
            <w:tcW w:w="1857" w:type="dxa"/>
            <w:tcBorders>
              <w:top w:val="single" w:sz="2" w:space="0" w:color="auto"/>
              <w:left w:val="single" w:sz="2" w:space="0" w:color="auto"/>
              <w:bottom w:val="single" w:sz="2" w:space="0" w:color="auto"/>
              <w:right w:val="single" w:sz="2" w:space="0" w:color="auto"/>
            </w:tcBorders>
          </w:tcPr>
          <w:p w14:paraId="008B07BD"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0B48226" w14:textId="77777777" w:rsidR="00EE3B69" w:rsidRPr="00E975DF" w:rsidRDefault="00EE3B69" w:rsidP="00DC4EC8">
            <w:pPr>
              <w:pStyle w:val="NormalLeft"/>
              <w:rPr>
                <w:lang w:val="en-GB"/>
              </w:rPr>
            </w:pPr>
            <w:r w:rsidRPr="00E975DF">
              <w:rPr>
                <w:lang w:val="en-GB"/>
              </w:rPr>
              <w:t>Other mortgages and loans, not classified under the above categories</w:t>
            </w:r>
            <w:r>
              <w:rPr>
                <w:lang w:val="en-GB"/>
              </w:rPr>
              <w:t>.</w:t>
            </w:r>
          </w:p>
        </w:tc>
      </w:tr>
      <w:tr w:rsidR="00EE3B69" w:rsidRPr="007C41FD" w14:paraId="43EFC016" w14:textId="77777777" w:rsidTr="00DC4EC8">
        <w:tc>
          <w:tcPr>
            <w:tcW w:w="1300" w:type="dxa"/>
            <w:tcBorders>
              <w:top w:val="single" w:sz="2" w:space="0" w:color="auto"/>
              <w:left w:val="single" w:sz="2" w:space="0" w:color="auto"/>
              <w:bottom w:val="single" w:sz="2" w:space="0" w:color="auto"/>
              <w:right w:val="single" w:sz="2" w:space="0" w:color="auto"/>
            </w:tcBorders>
          </w:tcPr>
          <w:p w14:paraId="73DBA9C2" w14:textId="77777777" w:rsidR="00EE3B69" w:rsidRPr="00E975DF" w:rsidRDefault="00EE3B69" w:rsidP="00DC4EC8">
            <w:pPr>
              <w:pStyle w:val="NormalLeft"/>
              <w:rPr>
                <w:lang w:val="en-GB"/>
              </w:rPr>
            </w:pPr>
            <w:r w:rsidRPr="00E975DF">
              <w:rPr>
                <w:i/>
                <w:iCs/>
                <w:lang w:val="en-GB"/>
              </w:rPr>
              <w:t>9</w:t>
            </w:r>
          </w:p>
        </w:tc>
        <w:tc>
          <w:tcPr>
            <w:tcW w:w="1857" w:type="dxa"/>
            <w:tcBorders>
              <w:top w:val="single" w:sz="2" w:space="0" w:color="auto"/>
              <w:left w:val="single" w:sz="2" w:space="0" w:color="auto"/>
              <w:bottom w:val="single" w:sz="2" w:space="0" w:color="auto"/>
              <w:right w:val="single" w:sz="2" w:space="0" w:color="auto"/>
            </w:tcBorders>
          </w:tcPr>
          <w:p w14:paraId="4D0C6CD0" w14:textId="77777777" w:rsidR="00EE3B69" w:rsidRPr="00E975DF" w:rsidRDefault="00EE3B69" w:rsidP="00DC4EC8">
            <w:pPr>
              <w:pStyle w:val="NormalLeft"/>
              <w:rPr>
                <w:lang w:val="en-GB"/>
              </w:rPr>
            </w:pPr>
            <w:r w:rsidRPr="00E975DF">
              <w:rPr>
                <w:i/>
                <w:iCs/>
                <w:lang w:val="en-GB"/>
              </w:rPr>
              <w:t>Property</w:t>
            </w:r>
          </w:p>
        </w:tc>
        <w:tc>
          <w:tcPr>
            <w:tcW w:w="6129" w:type="dxa"/>
            <w:tcBorders>
              <w:top w:val="single" w:sz="2" w:space="0" w:color="auto"/>
              <w:left w:val="single" w:sz="2" w:space="0" w:color="auto"/>
              <w:bottom w:val="single" w:sz="2" w:space="0" w:color="auto"/>
              <w:right w:val="single" w:sz="2" w:space="0" w:color="auto"/>
            </w:tcBorders>
          </w:tcPr>
          <w:p w14:paraId="70B752C8" w14:textId="77777777" w:rsidR="00EE3B69" w:rsidRPr="00E975DF" w:rsidRDefault="00EE3B69" w:rsidP="00DC4EC8">
            <w:pPr>
              <w:pStyle w:val="NormalLeft"/>
              <w:rPr>
                <w:lang w:val="en-GB"/>
              </w:rPr>
            </w:pPr>
            <w:r w:rsidRPr="00E975DF">
              <w:rPr>
                <w:i/>
                <w:iCs/>
                <w:lang w:val="en-GB"/>
              </w:rPr>
              <w:t>Buildings, land, other constructions that are immovable and equipment</w:t>
            </w:r>
            <w:r>
              <w:rPr>
                <w:i/>
                <w:iCs/>
                <w:lang w:val="en-GB"/>
              </w:rPr>
              <w:t>.</w:t>
            </w:r>
          </w:p>
        </w:tc>
      </w:tr>
      <w:tr w:rsidR="00EE3B69" w:rsidRPr="007C41FD" w14:paraId="09526823" w14:textId="77777777" w:rsidTr="00DC4EC8">
        <w:tc>
          <w:tcPr>
            <w:tcW w:w="1300" w:type="dxa"/>
            <w:tcBorders>
              <w:top w:val="single" w:sz="2" w:space="0" w:color="auto"/>
              <w:left w:val="single" w:sz="2" w:space="0" w:color="auto"/>
              <w:bottom w:val="single" w:sz="2" w:space="0" w:color="auto"/>
              <w:right w:val="single" w:sz="2" w:space="0" w:color="auto"/>
            </w:tcBorders>
          </w:tcPr>
          <w:p w14:paraId="5FA8E887" w14:textId="77777777" w:rsidR="00EE3B69" w:rsidRPr="00E975DF" w:rsidRDefault="00EE3B69" w:rsidP="00DC4EC8">
            <w:pPr>
              <w:pStyle w:val="NormalLeft"/>
              <w:rPr>
                <w:lang w:val="en-GB"/>
              </w:rPr>
            </w:pPr>
            <w:r w:rsidRPr="00E975DF">
              <w:rPr>
                <w:lang w:val="en-GB"/>
              </w:rPr>
              <w:t>91</w:t>
            </w:r>
          </w:p>
        </w:tc>
        <w:tc>
          <w:tcPr>
            <w:tcW w:w="1857" w:type="dxa"/>
            <w:tcBorders>
              <w:top w:val="single" w:sz="2" w:space="0" w:color="auto"/>
              <w:left w:val="single" w:sz="2" w:space="0" w:color="auto"/>
              <w:bottom w:val="single" w:sz="2" w:space="0" w:color="auto"/>
              <w:right w:val="single" w:sz="2" w:space="0" w:color="auto"/>
            </w:tcBorders>
          </w:tcPr>
          <w:p w14:paraId="6DED6964" w14:textId="77777777" w:rsidR="00EE3B69" w:rsidRPr="00E975DF" w:rsidRDefault="00EE3B69" w:rsidP="00DC4EC8">
            <w:pPr>
              <w:pStyle w:val="NormalLeft"/>
              <w:rPr>
                <w:lang w:val="en-GB"/>
              </w:rPr>
            </w:pPr>
            <w:r w:rsidRPr="00E975DF">
              <w:rPr>
                <w:lang w:val="en-GB"/>
              </w:rPr>
              <w:t>Property (office and commercial)</w:t>
            </w:r>
          </w:p>
        </w:tc>
        <w:tc>
          <w:tcPr>
            <w:tcW w:w="6129" w:type="dxa"/>
            <w:tcBorders>
              <w:top w:val="single" w:sz="2" w:space="0" w:color="auto"/>
              <w:left w:val="single" w:sz="2" w:space="0" w:color="auto"/>
              <w:bottom w:val="single" w:sz="2" w:space="0" w:color="auto"/>
              <w:right w:val="single" w:sz="2" w:space="0" w:color="auto"/>
            </w:tcBorders>
          </w:tcPr>
          <w:p w14:paraId="47F1262D" w14:textId="77777777" w:rsidR="00EE3B69" w:rsidRPr="00E975DF" w:rsidRDefault="00EE3B69" w:rsidP="00DC4EC8">
            <w:pPr>
              <w:pStyle w:val="NormalLeft"/>
              <w:rPr>
                <w:lang w:val="en-GB"/>
              </w:rPr>
            </w:pPr>
            <w:r w:rsidRPr="00E975DF">
              <w:rPr>
                <w:lang w:val="en-GB"/>
              </w:rPr>
              <w:t>Office and commercial building used for investment</w:t>
            </w:r>
          </w:p>
        </w:tc>
      </w:tr>
      <w:tr w:rsidR="00EE3B69" w:rsidRPr="007C41FD" w14:paraId="6E0CEB7A" w14:textId="77777777" w:rsidTr="00DC4EC8">
        <w:tc>
          <w:tcPr>
            <w:tcW w:w="1300" w:type="dxa"/>
            <w:tcBorders>
              <w:top w:val="single" w:sz="2" w:space="0" w:color="auto"/>
              <w:left w:val="single" w:sz="2" w:space="0" w:color="auto"/>
              <w:bottom w:val="single" w:sz="2" w:space="0" w:color="auto"/>
              <w:right w:val="single" w:sz="2" w:space="0" w:color="auto"/>
            </w:tcBorders>
          </w:tcPr>
          <w:p w14:paraId="3971CDBF" w14:textId="77777777" w:rsidR="00EE3B69" w:rsidRPr="00E975DF" w:rsidRDefault="00EE3B69" w:rsidP="00DC4EC8">
            <w:pPr>
              <w:pStyle w:val="NormalLeft"/>
              <w:rPr>
                <w:lang w:val="en-GB"/>
              </w:rPr>
            </w:pPr>
            <w:r w:rsidRPr="00E975DF">
              <w:rPr>
                <w:lang w:val="en-GB"/>
              </w:rPr>
              <w:t>92</w:t>
            </w:r>
          </w:p>
        </w:tc>
        <w:tc>
          <w:tcPr>
            <w:tcW w:w="1857" w:type="dxa"/>
            <w:tcBorders>
              <w:top w:val="single" w:sz="2" w:space="0" w:color="auto"/>
              <w:left w:val="single" w:sz="2" w:space="0" w:color="auto"/>
              <w:bottom w:val="single" w:sz="2" w:space="0" w:color="auto"/>
              <w:right w:val="single" w:sz="2" w:space="0" w:color="auto"/>
            </w:tcBorders>
          </w:tcPr>
          <w:p w14:paraId="5DEEF9B8" w14:textId="77777777" w:rsidR="00EE3B69" w:rsidRPr="00E975DF" w:rsidRDefault="00EE3B69" w:rsidP="00DC4EC8">
            <w:pPr>
              <w:pStyle w:val="NormalLeft"/>
              <w:rPr>
                <w:lang w:val="en-GB"/>
              </w:rPr>
            </w:pPr>
            <w:r w:rsidRPr="00E975DF">
              <w:rPr>
                <w:lang w:val="en-GB"/>
              </w:rPr>
              <w:t>Property (residential)</w:t>
            </w:r>
          </w:p>
        </w:tc>
        <w:tc>
          <w:tcPr>
            <w:tcW w:w="6129" w:type="dxa"/>
            <w:tcBorders>
              <w:top w:val="single" w:sz="2" w:space="0" w:color="auto"/>
              <w:left w:val="single" w:sz="2" w:space="0" w:color="auto"/>
              <w:bottom w:val="single" w:sz="2" w:space="0" w:color="auto"/>
              <w:right w:val="single" w:sz="2" w:space="0" w:color="auto"/>
            </w:tcBorders>
          </w:tcPr>
          <w:p w14:paraId="33EEDFD0" w14:textId="77777777" w:rsidR="00EE3B69" w:rsidRPr="00E975DF" w:rsidRDefault="00EE3B69" w:rsidP="00DC4EC8">
            <w:pPr>
              <w:pStyle w:val="NormalLeft"/>
              <w:rPr>
                <w:lang w:val="en-GB"/>
              </w:rPr>
            </w:pPr>
            <w:r w:rsidRPr="00E975DF">
              <w:rPr>
                <w:lang w:val="en-GB"/>
              </w:rPr>
              <w:t>Residential buildings used for investment</w:t>
            </w:r>
          </w:p>
        </w:tc>
      </w:tr>
      <w:tr w:rsidR="00EE3B69" w:rsidRPr="007C41FD" w14:paraId="2134EAD2" w14:textId="77777777" w:rsidTr="00DC4EC8">
        <w:tc>
          <w:tcPr>
            <w:tcW w:w="1300" w:type="dxa"/>
            <w:tcBorders>
              <w:top w:val="single" w:sz="2" w:space="0" w:color="auto"/>
              <w:left w:val="single" w:sz="2" w:space="0" w:color="auto"/>
              <w:bottom w:val="single" w:sz="2" w:space="0" w:color="auto"/>
              <w:right w:val="single" w:sz="2" w:space="0" w:color="auto"/>
            </w:tcBorders>
          </w:tcPr>
          <w:p w14:paraId="00B29B04" w14:textId="77777777" w:rsidR="00EE3B69" w:rsidRPr="00E975DF" w:rsidRDefault="00EE3B69" w:rsidP="00DC4EC8">
            <w:pPr>
              <w:pStyle w:val="NormalLeft"/>
              <w:rPr>
                <w:lang w:val="en-GB"/>
              </w:rPr>
            </w:pPr>
            <w:r w:rsidRPr="00E975DF">
              <w:rPr>
                <w:lang w:val="en-GB"/>
              </w:rPr>
              <w:t>93</w:t>
            </w:r>
          </w:p>
        </w:tc>
        <w:tc>
          <w:tcPr>
            <w:tcW w:w="1857" w:type="dxa"/>
            <w:tcBorders>
              <w:top w:val="single" w:sz="2" w:space="0" w:color="auto"/>
              <w:left w:val="single" w:sz="2" w:space="0" w:color="auto"/>
              <w:bottom w:val="single" w:sz="2" w:space="0" w:color="auto"/>
              <w:right w:val="single" w:sz="2" w:space="0" w:color="auto"/>
            </w:tcBorders>
          </w:tcPr>
          <w:p w14:paraId="5EF186F3" w14:textId="77777777" w:rsidR="00EE3B69" w:rsidRPr="00E975DF" w:rsidRDefault="00EE3B69" w:rsidP="00DC4EC8">
            <w:pPr>
              <w:pStyle w:val="NormalLeft"/>
              <w:rPr>
                <w:lang w:val="en-GB"/>
              </w:rPr>
            </w:pPr>
            <w:r w:rsidRPr="00E975DF">
              <w:rPr>
                <w:lang w:val="en-GB"/>
              </w:rPr>
              <w:t>Property (for own use)</w:t>
            </w:r>
          </w:p>
        </w:tc>
        <w:tc>
          <w:tcPr>
            <w:tcW w:w="6129" w:type="dxa"/>
            <w:tcBorders>
              <w:top w:val="single" w:sz="2" w:space="0" w:color="auto"/>
              <w:left w:val="single" w:sz="2" w:space="0" w:color="auto"/>
              <w:bottom w:val="single" w:sz="2" w:space="0" w:color="auto"/>
              <w:right w:val="single" w:sz="2" w:space="0" w:color="auto"/>
            </w:tcBorders>
          </w:tcPr>
          <w:p w14:paraId="72D2EF58" w14:textId="77777777" w:rsidR="00EE3B69" w:rsidRPr="00E975DF" w:rsidRDefault="00EE3B69" w:rsidP="00DC4EC8">
            <w:pPr>
              <w:pStyle w:val="NormalLeft"/>
              <w:rPr>
                <w:lang w:val="en-GB"/>
              </w:rPr>
            </w:pPr>
            <w:r w:rsidRPr="00E975DF">
              <w:rPr>
                <w:lang w:val="en-GB"/>
              </w:rPr>
              <w:t>Real estate for the own use of the undertaking</w:t>
            </w:r>
          </w:p>
        </w:tc>
      </w:tr>
      <w:tr w:rsidR="00EE3B69" w:rsidRPr="007C41FD" w14:paraId="48C9CF1A" w14:textId="77777777" w:rsidTr="00DC4EC8">
        <w:tc>
          <w:tcPr>
            <w:tcW w:w="1300" w:type="dxa"/>
            <w:tcBorders>
              <w:top w:val="single" w:sz="2" w:space="0" w:color="auto"/>
              <w:left w:val="single" w:sz="2" w:space="0" w:color="auto"/>
              <w:bottom w:val="single" w:sz="2" w:space="0" w:color="auto"/>
              <w:right w:val="single" w:sz="2" w:space="0" w:color="auto"/>
            </w:tcBorders>
          </w:tcPr>
          <w:p w14:paraId="06214AD7" w14:textId="77777777" w:rsidR="00EE3B69" w:rsidRPr="00E975DF" w:rsidRDefault="00EE3B69" w:rsidP="00DC4EC8">
            <w:pPr>
              <w:pStyle w:val="NormalLeft"/>
              <w:rPr>
                <w:lang w:val="en-GB"/>
              </w:rPr>
            </w:pPr>
            <w:r w:rsidRPr="00E975DF">
              <w:rPr>
                <w:lang w:val="en-GB"/>
              </w:rPr>
              <w:t>94</w:t>
            </w:r>
          </w:p>
        </w:tc>
        <w:tc>
          <w:tcPr>
            <w:tcW w:w="1857" w:type="dxa"/>
            <w:tcBorders>
              <w:top w:val="single" w:sz="2" w:space="0" w:color="auto"/>
              <w:left w:val="single" w:sz="2" w:space="0" w:color="auto"/>
              <w:bottom w:val="single" w:sz="2" w:space="0" w:color="auto"/>
              <w:right w:val="single" w:sz="2" w:space="0" w:color="auto"/>
            </w:tcBorders>
          </w:tcPr>
          <w:p w14:paraId="4640D7B2" w14:textId="77777777" w:rsidR="00EE3B69" w:rsidRPr="00E975DF" w:rsidRDefault="00EE3B69" w:rsidP="00DC4EC8">
            <w:pPr>
              <w:pStyle w:val="NormalLeft"/>
              <w:rPr>
                <w:lang w:val="en-GB"/>
              </w:rPr>
            </w:pPr>
            <w:r w:rsidRPr="00E975DF">
              <w:rPr>
                <w:lang w:val="en-GB"/>
              </w:rPr>
              <w:t>Property (under construction for investment)</w:t>
            </w:r>
          </w:p>
        </w:tc>
        <w:tc>
          <w:tcPr>
            <w:tcW w:w="6129" w:type="dxa"/>
            <w:tcBorders>
              <w:top w:val="single" w:sz="2" w:space="0" w:color="auto"/>
              <w:left w:val="single" w:sz="2" w:space="0" w:color="auto"/>
              <w:bottom w:val="single" w:sz="2" w:space="0" w:color="auto"/>
              <w:right w:val="single" w:sz="2" w:space="0" w:color="auto"/>
            </w:tcBorders>
          </w:tcPr>
          <w:p w14:paraId="409FAD58" w14:textId="77777777" w:rsidR="00EE3B69" w:rsidRPr="00E975DF" w:rsidRDefault="00EE3B69" w:rsidP="00DC4EC8">
            <w:pPr>
              <w:pStyle w:val="NormalLeft"/>
              <w:rPr>
                <w:lang w:val="en-GB"/>
              </w:rPr>
            </w:pPr>
            <w:r w:rsidRPr="00E975DF">
              <w:rPr>
                <w:lang w:val="en-GB"/>
              </w:rPr>
              <w:t>Real estate that is under construction, for future usage as investment</w:t>
            </w:r>
          </w:p>
        </w:tc>
      </w:tr>
      <w:tr w:rsidR="00EE3B69" w:rsidRPr="007C41FD" w14:paraId="218A8C26" w14:textId="77777777" w:rsidTr="00DC4EC8">
        <w:tc>
          <w:tcPr>
            <w:tcW w:w="1300" w:type="dxa"/>
            <w:tcBorders>
              <w:top w:val="single" w:sz="2" w:space="0" w:color="auto"/>
              <w:left w:val="single" w:sz="2" w:space="0" w:color="auto"/>
              <w:bottom w:val="single" w:sz="2" w:space="0" w:color="auto"/>
              <w:right w:val="single" w:sz="2" w:space="0" w:color="auto"/>
            </w:tcBorders>
          </w:tcPr>
          <w:p w14:paraId="011AF2E3" w14:textId="77777777" w:rsidR="00EE3B69" w:rsidRPr="00E975DF" w:rsidRDefault="00EE3B69" w:rsidP="00DC4EC8">
            <w:pPr>
              <w:pStyle w:val="NormalLeft"/>
              <w:rPr>
                <w:lang w:val="en-GB"/>
              </w:rPr>
            </w:pPr>
            <w:r w:rsidRPr="00E975DF">
              <w:rPr>
                <w:lang w:val="en-GB"/>
              </w:rPr>
              <w:t>95</w:t>
            </w:r>
          </w:p>
        </w:tc>
        <w:tc>
          <w:tcPr>
            <w:tcW w:w="1857" w:type="dxa"/>
            <w:tcBorders>
              <w:top w:val="single" w:sz="2" w:space="0" w:color="auto"/>
              <w:left w:val="single" w:sz="2" w:space="0" w:color="auto"/>
              <w:bottom w:val="single" w:sz="2" w:space="0" w:color="auto"/>
              <w:right w:val="single" w:sz="2" w:space="0" w:color="auto"/>
            </w:tcBorders>
          </w:tcPr>
          <w:p w14:paraId="01E4AB29" w14:textId="77777777" w:rsidR="00EE3B69" w:rsidRPr="00E975DF" w:rsidRDefault="00EE3B69" w:rsidP="00DC4EC8">
            <w:pPr>
              <w:pStyle w:val="NormalLeft"/>
              <w:rPr>
                <w:lang w:val="en-GB"/>
              </w:rPr>
            </w:pPr>
            <w:r w:rsidRPr="00E975DF">
              <w:rPr>
                <w:lang w:val="en-GB"/>
              </w:rPr>
              <w:t>Plant and equipment (for own use)</w:t>
            </w:r>
          </w:p>
        </w:tc>
        <w:tc>
          <w:tcPr>
            <w:tcW w:w="6129" w:type="dxa"/>
            <w:tcBorders>
              <w:top w:val="single" w:sz="2" w:space="0" w:color="auto"/>
              <w:left w:val="single" w:sz="2" w:space="0" w:color="auto"/>
              <w:bottom w:val="single" w:sz="2" w:space="0" w:color="auto"/>
              <w:right w:val="single" w:sz="2" w:space="0" w:color="auto"/>
            </w:tcBorders>
          </w:tcPr>
          <w:p w14:paraId="3C86FC51" w14:textId="77777777" w:rsidR="00EE3B69" w:rsidRPr="00E975DF" w:rsidRDefault="00EE3B69" w:rsidP="00DC4EC8">
            <w:pPr>
              <w:pStyle w:val="NormalLeft"/>
              <w:rPr>
                <w:lang w:val="en-GB"/>
              </w:rPr>
            </w:pPr>
            <w:r w:rsidRPr="00E975DF">
              <w:rPr>
                <w:lang w:val="en-GB"/>
              </w:rPr>
              <w:t>Plant and equipment for the own use of the undertaking</w:t>
            </w:r>
          </w:p>
        </w:tc>
      </w:tr>
      <w:tr w:rsidR="00EE3B69" w:rsidRPr="007C41FD" w14:paraId="367B18C6" w14:textId="77777777" w:rsidTr="00DC4EC8">
        <w:tc>
          <w:tcPr>
            <w:tcW w:w="1300" w:type="dxa"/>
            <w:tcBorders>
              <w:top w:val="single" w:sz="2" w:space="0" w:color="auto"/>
              <w:left w:val="single" w:sz="2" w:space="0" w:color="auto"/>
              <w:bottom w:val="single" w:sz="2" w:space="0" w:color="auto"/>
              <w:right w:val="single" w:sz="2" w:space="0" w:color="auto"/>
            </w:tcBorders>
          </w:tcPr>
          <w:p w14:paraId="5B2F5B6E" w14:textId="77777777" w:rsidR="00EE3B69" w:rsidRPr="00E975DF" w:rsidRDefault="00EE3B69" w:rsidP="00DC4EC8">
            <w:pPr>
              <w:pStyle w:val="NormalLeft"/>
              <w:rPr>
                <w:lang w:val="en-GB"/>
              </w:rPr>
            </w:pPr>
            <w:r w:rsidRPr="00E975DF">
              <w:rPr>
                <w:lang w:val="en-GB"/>
              </w:rPr>
              <w:t>96</w:t>
            </w:r>
          </w:p>
        </w:tc>
        <w:tc>
          <w:tcPr>
            <w:tcW w:w="1857" w:type="dxa"/>
            <w:tcBorders>
              <w:top w:val="single" w:sz="2" w:space="0" w:color="auto"/>
              <w:left w:val="single" w:sz="2" w:space="0" w:color="auto"/>
              <w:bottom w:val="single" w:sz="2" w:space="0" w:color="auto"/>
              <w:right w:val="single" w:sz="2" w:space="0" w:color="auto"/>
            </w:tcBorders>
          </w:tcPr>
          <w:p w14:paraId="42D36BB2" w14:textId="77777777" w:rsidR="00EE3B69" w:rsidRPr="00E975DF" w:rsidRDefault="00EE3B69" w:rsidP="00DC4EC8">
            <w:pPr>
              <w:pStyle w:val="NormalLeft"/>
              <w:rPr>
                <w:lang w:val="en-GB"/>
              </w:rPr>
            </w:pPr>
            <w:r w:rsidRPr="00E975DF">
              <w:rPr>
                <w:lang w:val="en-GB"/>
              </w:rPr>
              <w:t>Property (under construction for own use)</w:t>
            </w:r>
          </w:p>
        </w:tc>
        <w:tc>
          <w:tcPr>
            <w:tcW w:w="6129" w:type="dxa"/>
            <w:tcBorders>
              <w:top w:val="single" w:sz="2" w:space="0" w:color="auto"/>
              <w:left w:val="single" w:sz="2" w:space="0" w:color="auto"/>
              <w:bottom w:val="single" w:sz="2" w:space="0" w:color="auto"/>
              <w:right w:val="single" w:sz="2" w:space="0" w:color="auto"/>
            </w:tcBorders>
          </w:tcPr>
          <w:p w14:paraId="43D7523F" w14:textId="77777777" w:rsidR="00EE3B69" w:rsidRPr="00E975DF" w:rsidRDefault="00EE3B69" w:rsidP="00DC4EC8">
            <w:pPr>
              <w:pStyle w:val="NormalLeft"/>
              <w:rPr>
                <w:lang w:val="en-GB"/>
              </w:rPr>
            </w:pPr>
            <w:r w:rsidRPr="00E975DF">
              <w:rPr>
                <w:lang w:val="en-GB"/>
              </w:rPr>
              <w:t>Real estate that is under construction, for future own usage</w:t>
            </w:r>
            <w:r>
              <w:rPr>
                <w:lang w:val="en-GB"/>
              </w:rPr>
              <w:t>.</w:t>
            </w:r>
          </w:p>
        </w:tc>
      </w:tr>
      <w:tr w:rsidR="00EE3B69" w:rsidRPr="007C41FD" w14:paraId="6A547E79" w14:textId="77777777" w:rsidTr="00DC4EC8">
        <w:tc>
          <w:tcPr>
            <w:tcW w:w="1300" w:type="dxa"/>
            <w:tcBorders>
              <w:top w:val="single" w:sz="2" w:space="0" w:color="auto"/>
              <w:left w:val="single" w:sz="2" w:space="0" w:color="auto"/>
              <w:bottom w:val="single" w:sz="2" w:space="0" w:color="auto"/>
              <w:right w:val="single" w:sz="2" w:space="0" w:color="auto"/>
            </w:tcBorders>
          </w:tcPr>
          <w:p w14:paraId="2B722E43" w14:textId="77777777" w:rsidR="00EE3B69" w:rsidRPr="00E975DF" w:rsidRDefault="00EE3B69" w:rsidP="00DC4EC8">
            <w:pPr>
              <w:pStyle w:val="NormalLeft"/>
              <w:rPr>
                <w:lang w:val="en-GB"/>
              </w:rPr>
            </w:pPr>
            <w:r w:rsidRPr="00E975DF">
              <w:rPr>
                <w:lang w:val="en-GB"/>
              </w:rPr>
              <w:t>99</w:t>
            </w:r>
          </w:p>
        </w:tc>
        <w:tc>
          <w:tcPr>
            <w:tcW w:w="1857" w:type="dxa"/>
            <w:tcBorders>
              <w:top w:val="single" w:sz="2" w:space="0" w:color="auto"/>
              <w:left w:val="single" w:sz="2" w:space="0" w:color="auto"/>
              <w:bottom w:val="single" w:sz="2" w:space="0" w:color="auto"/>
              <w:right w:val="single" w:sz="2" w:space="0" w:color="auto"/>
            </w:tcBorders>
          </w:tcPr>
          <w:p w14:paraId="56657B02"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0E2CDE30" w14:textId="77777777" w:rsidR="00EE3B69" w:rsidRPr="00E975DF" w:rsidRDefault="00EE3B69" w:rsidP="00DC4EC8">
            <w:pPr>
              <w:pStyle w:val="NormalLeft"/>
              <w:rPr>
                <w:lang w:val="en-GB"/>
              </w:rPr>
            </w:pPr>
            <w:r w:rsidRPr="00E975DF">
              <w:rPr>
                <w:lang w:val="en-GB"/>
              </w:rPr>
              <w:t xml:space="preserve">Other </w:t>
            </w:r>
            <w:r>
              <w:rPr>
                <w:lang w:val="en-GB"/>
              </w:rPr>
              <w:t>property</w:t>
            </w:r>
            <w:r w:rsidRPr="00E975DF">
              <w:rPr>
                <w:lang w:val="en-GB"/>
              </w:rPr>
              <w:t>, not classified under the above categories</w:t>
            </w:r>
            <w:r>
              <w:rPr>
                <w:lang w:val="en-GB"/>
              </w:rPr>
              <w:t>.</w:t>
            </w:r>
          </w:p>
        </w:tc>
      </w:tr>
      <w:tr w:rsidR="00EE3B69" w:rsidRPr="007C41FD" w14:paraId="693236A2" w14:textId="77777777" w:rsidTr="00DC4EC8">
        <w:tc>
          <w:tcPr>
            <w:tcW w:w="1300" w:type="dxa"/>
            <w:tcBorders>
              <w:top w:val="single" w:sz="2" w:space="0" w:color="auto"/>
              <w:left w:val="single" w:sz="2" w:space="0" w:color="auto"/>
              <w:bottom w:val="single" w:sz="2" w:space="0" w:color="auto"/>
              <w:right w:val="single" w:sz="2" w:space="0" w:color="auto"/>
            </w:tcBorders>
          </w:tcPr>
          <w:p w14:paraId="4684DA26" w14:textId="77777777" w:rsidR="00EE3B69" w:rsidRPr="00E975DF" w:rsidRDefault="00EE3B69" w:rsidP="00DC4EC8">
            <w:pPr>
              <w:pStyle w:val="NormalLeft"/>
              <w:rPr>
                <w:lang w:val="en-GB"/>
              </w:rPr>
            </w:pPr>
            <w:r w:rsidRPr="00E975DF">
              <w:rPr>
                <w:lang w:val="en-GB"/>
              </w:rPr>
              <w:t>0</w:t>
            </w:r>
          </w:p>
        </w:tc>
        <w:tc>
          <w:tcPr>
            <w:tcW w:w="1857" w:type="dxa"/>
            <w:tcBorders>
              <w:top w:val="single" w:sz="2" w:space="0" w:color="auto"/>
              <w:left w:val="single" w:sz="2" w:space="0" w:color="auto"/>
              <w:bottom w:val="single" w:sz="2" w:space="0" w:color="auto"/>
              <w:right w:val="single" w:sz="2" w:space="0" w:color="auto"/>
            </w:tcBorders>
          </w:tcPr>
          <w:p w14:paraId="71B1B6BF" w14:textId="77777777" w:rsidR="00EE3B69" w:rsidRPr="00E975DF" w:rsidRDefault="00EE3B69" w:rsidP="00DC4EC8">
            <w:pPr>
              <w:pStyle w:val="NormalLeft"/>
              <w:rPr>
                <w:lang w:val="en-GB"/>
              </w:rPr>
            </w:pPr>
            <w:r w:rsidRPr="00E975DF">
              <w:rPr>
                <w:lang w:val="en-GB"/>
              </w:rPr>
              <w:t>Other investments</w:t>
            </w:r>
          </w:p>
        </w:tc>
        <w:tc>
          <w:tcPr>
            <w:tcW w:w="6129" w:type="dxa"/>
            <w:tcBorders>
              <w:top w:val="single" w:sz="2" w:space="0" w:color="auto"/>
              <w:left w:val="single" w:sz="2" w:space="0" w:color="auto"/>
              <w:bottom w:val="single" w:sz="2" w:space="0" w:color="auto"/>
              <w:right w:val="single" w:sz="2" w:space="0" w:color="auto"/>
            </w:tcBorders>
          </w:tcPr>
          <w:p w14:paraId="49BCC083" w14:textId="77777777" w:rsidR="00EE3B69" w:rsidRPr="00E975DF" w:rsidRDefault="00EE3B69" w:rsidP="00DC4EC8">
            <w:pPr>
              <w:pStyle w:val="NormalLeft"/>
              <w:rPr>
                <w:lang w:val="en-GB"/>
              </w:rPr>
            </w:pPr>
            <w:r w:rsidRPr="00E975DF">
              <w:rPr>
                <w:lang w:val="en-GB"/>
              </w:rPr>
              <w:t>Other assets reported in ‘Other investments’</w:t>
            </w:r>
            <w:r>
              <w:rPr>
                <w:lang w:val="en-GB"/>
              </w:rPr>
              <w:t>.</w:t>
            </w:r>
          </w:p>
        </w:tc>
      </w:tr>
      <w:tr w:rsidR="00EE3B69" w:rsidRPr="007C41FD" w14:paraId="04CA3DE4" w14:textId="77777777" w:rsidTr="00DC4EC8">
        <w:tc>
          <w:tcPr>
            <w:tcW w:w="1300" w:type="dxa"/>
            <w:tcBorders>
              <w:top w:val="single" w:sz="2" w:space="0" w:color="auto"/>
              <w:left w:val="single" w:sz="2" w:space="0" w:color="auto"/>
              <w:bottom w:val="single" w:sz="2" w:space="0" w:color="auto"/>
              <w:right w:val="single" w:sz="2" w:space="0" w:color="auto"/>
            </w:tcBorders>
          </w:tcPr>
          <w:p w14:paraId="4666C4E9" w14:textId="77777777" w:rsidR="00EE3B69" w:rsidRPr="00E975DF" w:rsidRDefault="00EE3B69" w:rsidP="00DC4EC8">
            <w:pPr>
              <w:pStyle w:val="NormalLeft"/>
              <w:rPr>
                <w:lang w:val="en-GB"/>
              </w:rPr>
            </w:pPr>
            <w:r w:rsidRPr="00E975DF">
              <w:rPr>
                <w:lang w:val="en-GB"/>
              </w:rPr>
              <w:lastRenderedPageBreak/>
              <w:t>09 </w:t>
            </w:r>
          </w:p>
        </w:tc>
        <w:tc>
          <w:tcPr>
            <w:tcW w:w="1857" w:type="dxa"/>
            <w:tcBorders>
              <w:top w:val="single" w:sz="2" w:space="0" w:color="auto"/>
              <w:left w:val="single" w:sz="2" w:space="0" w:color="auto"/>
              <w:bottom w:val="single" w:sz="2" w:space="0" w:color="auto"/>
              <w:right w:val="single" w:sz="2" w:space="0" w:color="auto"/>
            </w:tcBorders>
          </w:tcPr>
          <w:p w14:paraId="6F9CF33C" w14:textId="77777777" w:rsidR="00EE3B69" w:rsidRPr="00E975DF" w:rsidRDefault="00EE3B69" w:rsidP="00DC4EC8">
            <w:pPr>
              <w:pStyle w:val="NormalLeft"/>
              <w:rPr>
                <w:lang w:val="en-GB"/>
              </w:rPr>
            </w:pPr>
            <w:r w:rsidRPr="00E975DF">
              <w:rPr>
                <w:lang w:val="en-GB"/>
              </w:rPr>
              <w:t xml:space="preserve">Other investments  </w:t>
            </w:r>
          </w:p>
        </w:tc>
        <w:tc>
          <w:tcPr>
            <w:tcW w:w="6129" w:type="dxa"/>
            <w:tcBorders>
              <w:top w:val="single" w:sz="2" w:space="0" w:color="auto"/>
              <w:left w:val="single" w:sz="2" w:space="0" w:color="auto"/>
              <w:bottom w:val="single" w:sz="2" w:space="0" w:color="auto"/>
              <w:right w:val="single" w:sz="2" w:space="0" w:color="auto"/>
            </w:tcBorders>
          </w:tcPr>
          <w:p w14:paraId="732C47C5" w14:textId="77777777" w:rsidR="00EE3B69" w:rsidRPr="00E975DF" w:rsidRDefault="00EE3B69" w:rsidP="00DC4EC8">
            <w:pPr>
              <w:pStyle w:val="NormalLeft"/>
              <w:rPr>
                <w:lang w:val="en-GB"/>
              </w:rPr>
            </w:pPr>
            <w:r w:rsidRPr="00E975DF">
              <w:rPr>
                <w:lang w:val="en-GB"/>
              </w:rPr>
              <w:t xml:space="preserve">Other assets reported in ‘Other </w:t>
            </w:r>
            <w:proofErr w:type="gramStart"/>
            <w:r w:rsidRPr="00E975DF">
              <w:rPr>
                <w:lang w:val="en-GB"/>
              </w:rPr>
              <w:t>investments’</w:t>
            </w:r>
            <w:proofErr w:type="gramEnd"/>
            <w:r>
              <w:rPr>
                <w:lang w:val="en-GB"/>
              </w:rPr>
              <w:t>.</w:t>
            </w:r>
            <w:r w:rsidRPr="00E975DF">
              <w:rPr>
                <w:lang w:val="en-GB"/>
              </w:rPr>
              <w:t xml:space="preserve"> </w:t>
            </w:r>
          </w:p>
        </w:tc>
      </w:tr>
      <w:tr w:rsidR="00EE3B69" w:rsidRPr="007C41FD" w14:paraId="6017D1BE" w14:textId="77777777" w:rsidTr="00DC4EC8">
        <w:tc>
          <w:tcPr>
            <w:tcW w:w="1300" w:type="dxa"/>
            <w:tcBorders>
              <w:top w:val="single" w:sz="2" w:space="0" w:color="auto"/>
              <w:left w:val="single" w:sz="2" w:space="0" w:color="auto"/>
              <w:bottom w:val="single" w:sz="2" w:space="0" w:color="auto"/>
              <w:right w:val="single" w:sz="2" w:space="0" w:color="auto"/>
            </w:tcBorders>
          </w:tcPr>
          <w:p w14:paraId="5DB507E7" w14:textId="77777777" w:rsidR="00EE3B69" w:rsidRPr="00E975DF" w:rsidRDefault="00EE3B69" w:rsidP="00DC4EC8">
            <w:pPr>
              <w:pStyle w:val="NormalLeft"/>
              <w:rPr>
                <w:lang w:val="en-GB"/>
              </w:rPr>
            </w:pPr>
            <w:r w:rsidRPr="00E975DF">
              <w:rPr>
                <w:i/>
                <w:iCs/>
                <w:lang w:val="en-GB"/>
              </w:rPr>
              <w:t>A</w:t>
            </w:r>
          </w:p>
        </w:tc>
        <w:tc>
          <w:tcPr>
            <w:tcW w:w="1857" w:type="dxa"/>
            <w:tcBorders>
              <w:top w:val="single" w:sz="2" w:space="0" w:color="auto"/>
              <w:left w:val="single" w:sz="2" w:space="0" w:color="auto"/>
              <w:bottom w:val="single" w:sz="2" w:space="0" w:color="auto"/>
              <w:right w:val="single" w:sz="2" w:space="0" w:color="auto"/>
            </w:tcBorders>
          </w:tcPr>
          <w:p w14:paraId="04FD0BFA" w14:textId="77777777" w:rsidR="00EE3B69" w:rsidRPr="00E975DF" w:rsidRDefault="00EE3B69" w:rsidP="00DC4EC8">
            <w:pPr>
              <w:pStyle w:val="NormalLeft"/>
              <w:rPr>
                <w:lang w:val="en-GB"/>
              </w:rPr>
            </w:pPr>
            <w:r w:rsidRPr="00E975DF">
              <w:rPr>
                <w:i/>
                <w:iCs/>
                <w:lang w:val="en-GB"/>
              </w:rPr>
              <w:t>Futures</w:t>
            </w:r>
          </w:p>
        </w:tc>
        <w:tc>
          <w:tcPr>
            <w:tcW w:w="6129" w:type="dxa"/>
            <w:tcBorders>
              <w:top w:val="single" w:sz="2" w:space="0" w:color="auto"/>
              <w:left w:val="single" w:sz="2" w:space="0" w:color="auto"/>
              <w:bottom w:val="single" w:sz="2" w:space="0" w:color="auto"/>
              <w:right w:val="single" w:sz="2" w:space="0" w:color="auto"/>
            </w:tcBorders>
          </w:tcPr>
          <w:p w14:paraId="7AC12E3D" w14:textId="77777777" w:rsidR="00EE3B69" w:rsidRPr="00E975DF" w:rsidRDefault="00EE3B69" w:rsidP="00DC4EC8">
            <w:pPr>
              <w:pStyle w:val="NormalLeft"/>
              <w:rPr>
                <w:lang w:val="en-GB"/>
              </w:rPr>
            </w:pPr>
            <w:r w:rsidRPr="00E975DF">
              <w:rPr>
                <w:i/>
                <w:iCs/>
                <w:lang w:val="en-GB"/>
              </w:rPr>
              <w:t>Standardised contract between two parties to buy or sell a specified asset of standardised quantity and quality at a specified future date at a price agreed today</w:t>
            </w:r>
            <w:r>
              <w:rPr>
                <w:i/>
                <w:iCs/>
                <w:lang w:val="en-GB"/>
              </w:rPr>
              <w:t>.</w:t>
            </w:r>
          </w:p>
        </w:tc>
      </w:tr>
      <w:tr w:rsidR="00EE3B69" w:rsidRPr="007C41FD" w14:paraId="64884030" w14:textId="77777777" w:rsidTr="00DC4EC8">
        <w:tc>
          <w:tcPr>
            <w:tcW w:w="1300" w:type="dxa"/>
            <w:tcBorders>
              <w:top w:val="single" w:sz="2" w:space="0" w:color="auto"/>
              <w:left w:val="single" w:sz="2" w:space="0" w:color="auto"/>
              <w:bottom w:val="single" w:sz="2" w:space="0" w:color="auto"/>
              <w:right w:val="single" w:sz="2" w:space="0" w:color="auto"/>
            </w:tcBorders>
          </w:tcPr>
          <w:p w14:paraId="0CD66255" w14:textId="77777777" w:rsidR="00EE3B69" w:rsidRPr="00E975DF" w:rsidRDefault="00EE3B69" w:rsidP="00DC4EC8">
            <w:pPr>
              <w:pStyle w:val="NormalLeft"/>
              <w:rPr>
                <w:lang w:val="en-GB"/>
              </w:rPr>
            </w:pPr>
            <w:r w:rsidRPr="00E975DF">
              <w:rPr>
                <w:lang w:val="en-GB"/>
              </w:rPr>
              <w:t>A1</w:t>
            </w:r>
          </w:p>
        </w:tc>
        <w:tc>
          <w:tcPr>
            <w:tcW w:w="1857" w:type="dxa"/>
            <w:tcBorders>
              <w:top w:val="single" w:sz="2" w:space="0" w:color="auto"/>
              <w:left w:val="single" w:sz="2" w:space="0" w:color="auto"/>
              <w:bottom w:val="single" w:sz="2" w:space="0" w:color="auto"/>
              <w:right w:val="single" w:sz="2" w:space="0" w:color="auto"/>
            </w:tcBorders>
          </w:tcPr>
          <w:p w14:paraId="17871778" w14:textId="77777777" w:rsidR="00EE3B69" w:rsidRPr="00E975DF" w:rsidRDefault="00EE3B69" w:rsidP="00DC4EC8">
            <w:pPr>
              <w:pStyle w:val="NormalLeft"/>
              <w:rPr>
                <w:lang w:val="en-GB"/>
              </w:rPr>
            </w:pPr>
            <w:r w:rsidRPr="00E975DF">
              <w:rPr>
                <w:lang w:val="en-GB"/>
              </w:rPr>
              <w:t>Equity and index futures</w:t>
            </w:r>
          </w:p>
        </w:tc>
        <w:tc>
          <w:tcPr>
            <w:tcW w:w="6129" w:type="dxa"/>
            <w:tcBorders>
              <w:top w:val="single" w:sz="2" w:space="0" w:color="auto"/>
              <w:left w:val="single" w:sz="2" w:space="0" w:color="auto"/>
              <w:bottom w:val="single" w:sz="2" w:space="0" w:color="auto"/>
              <w:right w:val="single" w:sz="2" w:space="0" w:color="auto"/>
            </w:tcBorders>
          </w:tcPr>
          <w:p w14:paraId="349C2019" w14:textId="77777777" w:rsidR="00EE3B69" w:rsidRPr="00E975DF" w:rsidRDefault="00EE3B69" w:rsidP="00DC4EC8">
            <w:pPr>
              <w:pStyle w:val="NormalLeft"/>
              <w:rPr>
                <w:lang w:val="en-GB"/>
              </w:rPr>
            </w:pPr>
            <w:r w:rsidRPr="00E975DF">
              <w:rPr>
                <w:lang w:val="en-GB"/>
              </w:rPr>
              <w:t>Futures with equity or stock exchange indices as underlying</w:t>
            </w:r>
          </w:p>
        </w:tc>
      </w:tr>
      <w:tr w:rsidR="00EE3B69" w:rsidRPr="007C41FD" w14:paraId="38E3562A" w14:textId="77777777" w:rsidTr="00DC4EC8">
        <w:tc>
          <w:tcPr>
            <w:tcW w:w="1300" w:type="dxa"/>
            <w:tcBorders>
              <w:top w:val="single" w:sz="2" w:space="0" w:color="auto"/>
              <w:left w:val="single" w:sz="2" w:space="0" w:color="auto"/>
              <w:bottom w:val="single" w:sz="2" w:space="0" w:color="auto"/>
              <w:right w:val="single" w:sz="2" w:space="0" w:color="auto"/>
            </w:tcBorders>
          </w:tcPr>
          <w:p w14:paraId="5A135ADC" w14:textId="77777777" w:rsidR="00EE3B69" w:rsidRPr="00E975DF" w:rsidRDefault="00EE3B69" w:rsidP="00DC4EC8">
            <w:pPr>
              <w:pStyle w:val="NormalLeft"/>
              <w:rPr>
                <w:lang w:val="en-GB"/>
              </w:rPr>
            </w:pPr>
            <w:r w:rsidRPr="00E975DF">
              <w:rPr>
                <w:lang w:val="en-GB"/>
              </w:rPr>
              <w:t>A2</w:t>
            </w:r>
          </w:p>
        </w:tc>
        <w:tc>
          <w:tcPr>
            <w:tcW w:w="1857" w:type="dxa"/>
            <w:tcBorders>
              <w:top w:val="single" w:sz="2" w:space="0" w:color="auto"/>
              <w:left w:val="single" w:sz="2" w:space="0" w:color="auto"/>
              <w:bottom w:val="single" w:sz="2" w:space="0" w:color="auto"/>
              <w:right w:val="single" w:sz="2" w:space="0" w:color="auto"/>
            </w:tcBorders>
          </w:tcPr>
          <w:p w14:paraId="33919991" w14:textId="77777777" w:rsidR="00EE3B69" w:rsidRPr="00E975DF" w:rsidRDefault="00EE3B69" w:rsidP="00DC4EC8">
            <w:pPr>
              <w:pStyle w:val="NormalLeft"/>
              <w:rPr>
                <w:lang w:val="en-GB"/>
              </w:rPr>
            </w:pPr>
            <w:r w:rsidRPr="00E975DF">
              <w:rPr>
                <w:lang w:val="en-GB"/>
              </w:rPr>
              <w:t>Interest rate futures</w:t>
            </w:r>
          </w:p>
        </w:tc>
        <w:tc>
          <w:tcPr>
            <w:tcW w:w="6129" w:type="dxa"/>
            <w:tcBorders>
              <w:top w:val="single" w:sz="2" w:space="0" w:color="auto"/>
              <w:left w:val="single" w:sz="2" w:space="0" w:color="auto"/>
              <w:bottom w:val="single" w:sz="2" w:space="0" w:color="auto"/>
              <w:right w:val="single" w:sz="2" w:space="0" w:color="auto"/>
            </w:tcBorders>
          </w:tcPr>
          <w:p w14:paraId="73BD1BE0" w14:textId="77777777" w:rsidR="00EE3B69" w:rsidRPr="00E975DF" w:rsidRDefault="00EE3B69" w:rsidP="00DC4EC8">
            <w:pPr>
              <w:pStyle w:val="NormalLeft"/>
              <w:rPr>
                <w:lang w:val="en-GB"/>
              </w:rPr>
            </w:pPr>
            <w:r w:rsidRPr="00E975DF">
              <w:rPr>
                <w:lang w:val="en-GB"/>
              </w:rPr>
              <w:t>Futures with bonds or other interest rate dependent security as underlying</w:t>
            </w:r>
          </w:p>
        </w:tc>
      </w:tr>
      <w:tr w:rsidR="00EE3B69" w:rsidRPr="007C41FD" w14:paraId="30FCC350" w14:textId="77777777" w:rsidTr="00DC4EC8">
        <w:tc>
          <w:tcPr>
            <w:tcW w:w="1300" w:type="dxa"/>
            <w:tcBorders>
              <w:top w:val="single" w:sz="2" w:space="0" w:color="auto"/>
              <w:left w:val="single" w:sz="2" w:space="0" w:color="auto"/>
              <w:bottom w:val="single" w:sz="2" w:space="0" w:color="auto"/>
              <w:right w:val="single" w:sz="2" w:space="0" w:color="auto"/>
            </w:tcBorders>
          </w:tcPr>
          <w:p w14:paraId="046D516B" w14:textId="77777777" w:rsidR="00EE3B69" w:rsidRPr="00E975DF" w:rsidRDefault="00EE3B69" w:rsidP="00DC4EC8">
            <w:pPr>
              <w:pStyle w:val="NormalLeft"/>
              <w:rPr>
                <w:lang w:val="en-GB"/>
              </w:rPr>
            </w:pPr>
            <w:r w:rsidRPr="00E975DF">
              <w:rPr>
                <w:lang w:val="en-GB"/>
              </w:rPr>
              <w:t>A3</w:t>
            </w:r>
          </w:p>
        </w:tc>
        <w:tc>
          <w:tcPr>
            <w:tcW w:w="1857" w:type="dxa"/>
            <w:tcBorders>
              <w:top w:val="single" w:sz="2" w:space="0" w:color="auto"/>
              <w:left w:val="single" w:sz="2" w:space="0" w:color="auto"/>
              <w:bottom w:val="single" w:sz="2" w:space="0" w:color="auto"/>
              <w:right w:val="single" w:sz="2" w:space="0" w:color="auto"/>
            </w:tcBorders>
          </w:tcPr>
          <w:p w14:paraId="70D92646" w14:textId="77777777" w:rsidR="00EE3B69" w:rsidRPr="00E975DF" w:rsidRDefault="00EE3B69" w:rsidP="00DC4EC8">
            <w:pPr>
              <w:pStyle w:val="NormalLeft"/>
              <w:rPr>
                <w:lang w:val="en-GB"/>
              </w:rPr>
            </w:pPr>
            <w:r w:rsidRPr="00E975DF">
              <w:rPr>
                <w:lang w:val="en-GB"/>
              </w:rPr>
              <w:t>Currency futures</w:t>
            </w:r>
          </w:p>
        </w:tc>
        <w:tc>
          <w:tcPr>
            <w:tcW w:w="6129" w:type="dxa"/>
            <w:tcBorders>
              <w:top w:val="single" w:sz="2" w:space="0" w:color="auto"/>
              <w:left w:val="single" w:sz="2" w:space="0" w:color="auto"/>
              <w:bottom w:val="single" w:sz="2" w:space="0" w:color="auto"/>
              <w:right w:val="single" w:sz="2" w:space="0" w:color="auto"/>
            </w:tcBorders>
          </w:tcPr>
          <w:p w14:paraId="559E324E" w14:textId="77777777" w:rsidR="00EE3B69" w:rsidRPr="00E975DF" w:rsidRDefault="00EE3B69" w:rsidP="00DC4EC8">
            <w:pPr>
              <w:pStyle w:val="NormalLeft"/>
              <w:rPr>
                <w:lang w:val="en-GB"/>
              </w:rPr>
            </w:pPr>
            <w:r w:rsidRPr="00E975DF">
              <w:rPr>
                <w:lang w:val="en-GB"/>
              </w:rPr>
              <w:t>Futures with currencies or other currencies dependent security as underlying</w:t>
            </w:r>
          </w:p>
        </w:tc>
      </w:tr>
      <w:tr w:rsidR="00EE3B69" w:rsidRPr="007C41FD" w14:paraId="5A2E52D8" w14:textId="77777777" w:rsidTr="00DC4EC8">
        <w:tc>
          <w:tcPr>
            <w:tcW w:w="1300" w:type="dxa"/>
            <w:tcBorders>
              <w:top w:val="single" w:sz="2" w:space="0" w:color="auto"/>
              <w:left w:val="single" w:sz="2" w:space="0" w:color="auto"/>
              <w:bottom w:val="single" w:sz="2" w:space="0" w:color="auto"/>
              <w:right w:val="single" w:sz="2" w:space="0" w:color="auto"/>
            </w:tcBorders>
          </w:tcPr>
          <w:p w14:paraId="6BDD99E5" w14:textId="77777777" w:rsidR="00EE3B69" w:rsidRPr="00E975DF" w:rsidRDefault="00EE3B69" w:rsidP="00DC4EC8">
            <w:pPr>
              <w:pStyle w:val="NormalLeft"/>
              <w:rPr>
                <w:lang w:val="en-GB"/>
              </w:rPr>
            </w:pPr>
            <w:r w:rsidRPr="00E975DF">
              <w:rPr>
                <w:lang w:val="en-GB"/>
              </w:rPr>
              <w:t>A5</w:t>
            </w:r>
          </w:p>
        </w:tc>
        <w:tc>
          <w:tcPr>
            <w:tcW w:w="1857" w:type="dxa"/>
            <w:tcBorders>
              <w:top w:val="single" w:sz="2" w:space="0" w:color="auto"/>
              <w:left w:val="single" w:sz="2" w:space="0" w:color="auto"/>
              <w:bottom w:val="single" w:sz="2" w:space="0" w:color="auto"/>
              <w:right w:val="single" w:sz="2" w:space="0" w:color="auto"/>
            </w:tcBorders>
          </w:tcPr>
          <w:p w14:paraId="2F65CB1F" w14:textId="77777777" w:rsidR="00EE3B69" w:rsidRPr="00E975DF" w:rsidRDefault="00EE3B69" w:rsidP="00DC4EC8">
            <w:pPr>
              <w:pStyle w:val="NormalLeft"/>
              <w:rPr>
                <w:lang w:val="en-GB"/>
              </w:rPr>
            </w:pPr>
            <w:r w:rsidRPr="00E975DF">
              <w:rPr>
                <w:lang w:val="en-GB"/>
              </w:rPr>
              <w:t>Commodity futures</w:t>
            </w:r>
          </w:p>
        </w:tc>
        <w:tc>
          <w:tcPr>
            <w:tcW w:w="6129" w:type="dxa"/>
            <w:tcBorders>
              <w:top w:val="single" w:sz="2" w:space="0" w:color="auto"/>
              <w:left w:val="single" w:sz="2" w:space="0" w:color="auto"/>
              <w:bottom w:val="single" w:sz="2" w:space="0" w:color="auto"/>
              <w:right w:val="single" w:sz="2" w:space="0" w:color="auto"/>
            </w:tcBorders>
          </w:tcPr>
          <w:p w14:paraId="6F2E3183" w14:textId="77777777" w:rsidR="00EE3B69" w:rsidRPr="00E975DF" w:rsidRDefault="00EE3B69" w:rsidP="00DC4EC8">
            <w:pPr>
              <w:pStyle w:val="NormalLeft"/>
              <w:rPr>
                <w:lang w:val="en-GB"/>
              </w:rPr>
            </w:pPr>
            <w:r w:rsidRPr="00E975DF">
              <w:rPr>
                <w:lang w:val="en-GB"/>
              </w:rPr>
              <w:t>Futures with commodities or other commodities dependent security as underlying</w:t>
            </w:r>
          </w:p>
        </w:tc>
      </w:tr>
      <w:tr w:rsidR="00EE3B69" w:rsidRPr="007C41FD" w14:paraId="13EF4334" w14:textId="77777777" w:rsidTr="00DC4EC8">
        <w:tc>
          <w:tcPr>
            <w:tcW w:w="1300" w:type="dxa"/>
            <w:tcBorders>
              <w:top w:val="single" w:sz="2" w:space="0" w:color="auto"/>
              <w:left w:val="single" w:sz="2" w:space="0" w:color="auto"/>
              <w:bottom w:val="single" w:sz="2" w:space="0" w:color="auto"/>
              <w:right w:val="single" w:sz="2" w:space="0" w:color="auto"/>
            </w:tcBorders>
          </w:tcPr>
          <w:p w14:paraId="3E2D03CF" w14:textId="77777777" w:rsidR="00EE3B69" w:rsidRPr="00E975DF" w:rsidRDefault="00EE3B69" w:rsidP="00DC4EC8">
            <w:pPr>
              <w:pStyle w:val="NormalLeft"/>
              <w:rPr>
                <w:lang w:val="en-GB"/>
              </w:rPr>
            </w:pPr>
            <w:r w:rsidRPr="00E975DF">
              <w:rPr>
                <w:lang w:val="en-GB"/>
              </w:rPr>
              <w:t>A7</w:t>
            </w:r>
          </w:p>
        </w:tc>
        <w:tc>
          <w:tcPr>
            <w:tcW w:w="1857" w:type="dxa"/>
            <w:tcBorders>
              <w:top w:val="single" w:sz="2" w:space="0" w:color="auto"/>
              <w:left w:val="single" w:sz="2" w:space="0" w:color="auto"/>
              <w:bottom w:val="single" w:sz="2" w:space="0" w:color="auto"/>
              <w:right w:val="single" w:sz="2" w:space="0" w:color="auto"/>
            </w:tcBorders>
          </w:tcPr>
          <w:p w14:paraId="5FF7DFC8"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4350F5B7" w14:textId="77777777" w:rsidR="00EE3B69" w:rsidRPr="00E975DF" w:rsidRDefault="00EE3B69" w:rsidP="00DC4EC8">
            <w:pPr>
              <w:pStyle w:val="NormalLeft"/>
              <w:rPr>
                <w:lang w:val="en-GB"/>
              </w:rPr>
            </w:pPr>
            <w:r w:rsidRPr="00E975DF">
              <w:rPr>
                <w:lang w:val="en-GB"/>
              </w:rPr>
              <w:t>Futures mainly exposed to catastrophe or weather risk</w:t>
            </w:r>
          </w:p>
        </w:tc>
      </w:tr>
      <w:tr w:rsidR="00EE3B69" w:rsidRPr="007C41FD" w14:paraId="0311415A" w14:textId="77777777" w:rsidTr="00DC4EC8">
        <w:tc>
          <w:tcPr>
            <w:tcW w:w="1300" w:type="dxa"/>
            <w:tcBorders>
              <w:top w:val="single" w:sz="2" w:space="0" w:color="auto"/>
              <w:left w:val="single" w:sz="2" w:space="0" w:color="auto"/>
              <w:bottom w:val="single" w:sz="2" w:space="0" w:color="auto"/>
              <w:right w:val="single" w:sz="2" w:space="0" w:color="auto"/>
            </w:tcBorders>
          </w:tcPr>
          <w:p w14:paraId="5CF1CD93" w14:textId="77777777" w:rsidR="00EE3B69" w:rsidRPr="00E975DF" w:rsidRDefault="00EE3B69" w:rsidP="00DC4EC8">
            <w:pPr>
              <w:pStyle w:val="NormalLeft"/>
              <w:rPr>
                <w:lang w:val="en-GB"/>
              </w:rPr>
            </w:pPr>
            <w:r w:rsidRPr="00E975DF">
              <w:rPr>
                <w:lang w:val="en-GB"/>
              </w:rPr>
              <w:t>A8</w:t>
            </w:r>
          </w:p>
        </w:tc>
        <w:tc>
          <w:tcPr>
            <w:tcW w:w="1857" w:type="dxa"/>
            <w:tcBorders>
              <w:top w:val="single" w:sz="2" w:space="0" w:color="auto"/>
              <w:left w:val="single" w:sz="2" w:space="0" w:color="auto"/>
              <w:bottom w:val="single" w:sz="2" w:space="0" w:color="auto"/>
              <w:right w:val="single" w:sz="2" w:space="0" w:color="auto"/>
            </w:tcBorders>
          </w:tcPr>
          <w:p w14:paraId="43685645"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14C2750D" w14:textId="77777777" w:rsidR="00EE3B69" w:rsidRPr="00E975DF" w:rsidRDefault="00EE3B69" w:rsidP="00DC4EC8">
            <w:pPr>
              <w:pStyle w:val="NormalLeft"/>
              <w:rPr>
                <w:lang w:val="en-GB"/>
              </w:rPr>
            </w:pPr>
            <w:r w:rsidRPr="00E975DF">
              <w:rPr>
                <w:lang w:val="en-GB"/>
              </w:rPr>
              <w:t>Futures mainly exposed to mortality risk</w:t>
            </w:r>
          </w:p>
        </w:tc>
      </w:tr>
      <w:tr w:rsidR="00EE3B69" w:rsidRPr="007C41FD" w14:paraId="5CB2E869" w14:textId="77777777" w:rsidTr="00DC4EC8">
        <w:tc>
          <w:tcPr>
            <w:tcW w:w="1300" w:type="dxa"/>
            <w:tcBorders>
              <w:top w:val="single" w:sz="2" w:space="0" w:color="auto"/>
              <w:left w:val="single" w:sz="2" w:space="0" w:color="auto"/>
              <w:bottom w:val="single" w:sz="2" w:space="0" w:color="auto"/>
              <w:right w:val="single" w:sz="2" w:space="0" w:color="auto"/>
            </w:tcBorders>
          </w:tcPr>
          <w:p w14:paraId="4804D410" w14:textId="77777777" w:rsidR="00EE3B69" w:rsidRPr="00E975DF" w:rsidRDefault="00EE3B69" w:rsidP="00DC4EC8">
            <w:pPr>
              <w:pStyle w:val="NormalLeft"/>
              <w:rPr>
                <w:lang w:val="en-GB"/>
              </w:rPr>
            </w:pPr>
            <w:r w:rsidRPr="00E975DF">
              <w:rPr>
                <w:lang w:val="en-GB"/>
              </w:rPr>
              <w:t>A9</w:t>
            </w:r>
          </w:p>
        </w:tc>
        <w:tc>
          <w:tcPr>
            <w:tcW w:w="1857" w:type="dxa"/>
            <w:tcBorders>
              <w:top w:val="single" w:sz="2" w:space="0" w:color="auto"/>
              <w:left w:val="single" w:sz="2" w:space="0" w:color="auto"/>
              <w:bottom w:val="single" w:sz="2" w:space="0" w:color="auto"/>
              <w:right w:val="single" w:sz="2" w:space="0" w:color="auto"/>
            </w:tcBorders>
          </w:tcPr>
          <w:p w14:paraId="7C4856C2"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E35455C" w14:textId="77777777" w:rsidR="00EE3B69" w:rsidRPr="00E975DF" w:rsidRDefault="00EE3B69" w:rsidP="00DC4EC8">
            <w:pPr>
              <w:pStyle w:val="NormalLeft"/>
              <w:rPr>
                <w:lang w:val="en-GB"/>
              </w:rPr>
            </w:pPr>
            <w:r w:rsidRPr="00E975DF">
              <w:rPr>
                <w:lang w:val="en-GB"/>
              </w:rPr>
              <w:t>Other futures, not classified under the above categories</w:t>
            </w:r>
          </w:p>
        </w:tc>
      </w:tr>
      <w:tr w:rsidR="00EE3B69" w:rsidRPr="007C41FD" w14:paraId="2F36476C" w14:textId="77777777" w:rsidTr="00DC4EC8">
        <w:tc>
          <w:tcPr>
            <w:tcW w:w="1300" w:type="dxa"/>
            <w:tcBorders>
              <w:top w:val="single" w:sz="2" w:space="0" w:color="auto"/>
              <w:left w:val="single" w:sz="2" w:space="0" w:color="auto"/>
              <w:bottom w:val="single" w:sz="2" w:space="0" w:color="auto"/>
              <w:right w:val="single" w:sz="2" w:space="0" w:color="auto"/>
            </w:tcBorders>
          </w:tcPr>
          <w:p w14:paraId="568AE613" w14:textId="77777777" w:rsidR="00EE3B69" w:rsidRPr="00E975DF" w:rsidRDefault="00EE3B69" w:rsidP="00DC4EC8">
            <w:pPr>
              <w:pStyle w:val="NormalLeft"/>
              <w:rPr>
                <w:lang w:val="en-GB"/>
              </w:rPr>
            </w:pPr>
            <w:r w:rsidRPr="00E975DF">
              <w:rPr>
                <w:i/>
                <w:iCs/>
                <w:lang w:val="en-GB"/>
              </w:rPr>
              <w:t>B</w:t>
            </w:r>
          </w:p>
        </w:tc>
        <w:tc>
          <w:tcPr>
            <w:tcW w:w="1857" w:type="dxa"/>
            <w:tcBorders>
              <w:top w:val="single" w:sz="2" w:space="0" w:color="auto"/>
              <w:left w:val="single" w:sz="2" w:space="0" w:color="auto"/>
              <w:bottom w:val="single" w:sz="2" w:space="0" w:color="auto"/>
              <w:right w:val="single" w:sz="2" w:space="0" w:color="auto"/>
            </w:tcBorders>
          </w:tcPr>
          <w:p w14:paraId="29A95041" w14:textId="77777777" w:rsidR="00EE3B69" w:rsidRPr="00E975DF" w:rsidRDefault="00EE3B69" w:rsidP="00DC4EC8">
            <w:pPr>
              <w:pStyle w:val="NormalLeft"/>
              <w:rPr>
                <w:lang w:val="en-GB"/>
              </w:rPr>
            </w:pPr>
            <w:r w:rsidRPr="00E975DF">
              <w:rPr>
                <w:i/>
                <w:iCs/>
                <w:lang w:val="en-GB"/>
              </w:rPr>
              <w:t>Call Options</w:t>
            </w:r>
          </w:p>
        </w:tc>
        <w:tc>
          <w:tcPr>
            <w:tcW w:w="6129" w:type="dxa"/>
            <w:tcBorders>
              <w:top w:val="single" w:sz="2" w:space="0" w:color="auto"/>
              <w:left w:val="single" w:sz="2" w:space="0" w:color="auto"/>
              <w:bottom w:val="single" w:sz="2" w:space="0" w:color="auto"/>
              <w:right w:val="single" w:sz="2" w:space="0" w:color="auto"/>
            </w:tcBorders>
          </w:tcPr>
          <w:p w14:paraId="5F788FEC" w14:textId="77777777" w:rsidR="00EE3B69" w:rsidRPr="00E975DF" w:rsidRDefault="00EE3B69" w:rsidP="00DC4EC8">
            <w:pPr>
              <w:pStyle w:val="NormalLeft"/>
              <w:rPr>
                <w:lang w:val="en-GB"/>
              </w:rPr>
            </w:pPr>
            <w:r w:rsidRPr="00E975DF">
              <w:rPr>
                <w:i/>
                <w:iCs/>
                <w:lang w:val="en-GB"/>
              </w:rPr>
              <w:t>Contract between two parties concerning the buying of an asset at a reference price during a specified time frame, where the buyer of the call option gains the right, but not the obligation, to buy the underlying asset</w:t>
            </w:r>
          </w:p>
        </w:tc>
      </w:tr>
      <w:tr w:rsidR="00EE3B69" w:rsidRPr="007C41FD" w14:paraId="52721AC6" w14:textId="77777777" w:rsidTr="00DC4EC8">
        <w:tc>
          <w:tcPr>
            <w:tcW w:w="1300" w:type="dxa"/>
            <w:tcBorders>
              <w:top w:val="single" w:sz="2" w:space="0" w:color="auto"/>
              <w:left w:val="single" w:sz="2" w:space="0" w:color="auto"/>
              <w:bottom w:val="single" w:sz="2" w:space="0" w:color="auto"/>
              <w:right w:val="single" w:sz="2" w:space="0" w:color="auto"/>
            </w:tcBorders>
          </w:tcPr>
          <w:p w14:paraId="505EC948" w14:textId="77777777" w:rsidR="00EE3B69" w:rsidRPr="00E975DF" w:rsidRDefault="00EE3B69" w:rsidP="00DC4EC8">
            <w:pPr>
              <w:pStyle w:val="NormalLeft"/>
              <w:rPr>
                <w:lang w:val="en-GB"/>
              </w:rPr>
            </w:pPr>
            <w:r w:rsidRPr="00E975DF">
              <w:rPr>
                <w:lang w:val="en-GB"/>
              </w:rPr>
              <w:t>B1</w:t>
            </w:r>
          </w:p>
        </w:tc>
        <w:tc>
          <w:tcPr>
            <w:tcW w:w="1857" w:type="dxa"/>
            <w:tcBorders>
              <w:top w:val="single" w:sz="2" w:space="0" w:color="auto"/>
              <w:left w:val="single" w:sz="2" w:space="0" w:color="auto"/>
              <w:bottom w:val="single" w:sz="2" w:space="0" w:color="auto"/>
              <w:right w:val="single" w:sz="2" w:space="0" w:color="auto"/>
            </w:tcBorders>
          </w:tcPr>
          <w:p w14:paraId="5F5CC132" w14:textId="77777777" w:rsidR="00EE3B69" w:rsidRPr="00E975DF" w:rsidRDefault="00EE3B69" w:rsidP="00DC4EC8">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046C868A" w14:textId="77777777" w:rsidR="00EE3B69" w:rsidRPr="00E975DF" w:rsidRDefault="00EE3B69" w:rsidP="00DC4EC8">
            <w:pPr>
              <w:pStyle w:val="NormalLeft"/>
              <w:rPr>
                <w:lang w:val="en-GB"/>
              </w:rPr>
            </w:pPr>
            <w:r w:rsidRPr="00E975DF">
              <w:rPr>
                <w:lang w:val="en-GB"/>
              </w:rPr>
              <w:t>Call options with equity or stock exchange indices as underlying</w:t>
            </w:r>
          </w:p>
        </w:tc>
      </w:tr>
      <w:tr w:rsidR="00EE3B69" w:rsidRPr="007C41FD" w14:paraId="10DDEAC8" w14:textId="77777777" w:rsidTr="00DC4EC8">
        <w:tc>
          <w:tcPr>
            <w:tcW w:w="1300" w:type="dxa"/>
            <w:tcBorders>
              <w:top w:val="single" w:sz="2" w:space="0" w:color="auto"/>
              <w:left w:val="single" w:sz="2" w:space="0" w:color="auto"/>
              <w:bottom w:val="single" w:sz="2" w:space="0" w:color="auto"/>
              <w:right w:val="single" w:sz="2" w:space="0" w:color="auto"/>
            </w:tcBorders>
          </w:tcPr>
          <w:p w14:paraId="7E79F212" w14:textId="77777777" w:rsidR="00EE3B69" w:rsidRPr="00E975DF" w:rsidRDefault="00EE3B69" w:rsidP="00DC4EC8">
            <w:pPr>
              <w:pStyle w:val="NormalLeft"/>
              <w:rPr>
                <w:lang w:val="en-GB"/>
              </w:rPr>
            </w:pPr>
            <w:r w:rsidRPr="00E975DF">
              <w:rPr>
                <w:lang w:val="en-GB"/>
              </w:rPr>
              <w:t>B2</w:t>
            </w:r>
          </w:p>
        </w:tc>
        <w:tc>
          <w:tcPr>
            <w:tcW w:w="1857" w:type="dxa"/>
            <w:tcBorders>
              <w:top w:val="single" w:sz="2" w:space="0" w:color="auto"/>
              <w:left w:val="single" w:sz="2" w:space="0" w:color="auto"/>
              <w:bottom w:val="single" w:sz="2" w:space="0" w:color="auto"/>
              <w:right w:val="single" w:sz="2" w:space="0" w:color="auto"/>
            </w:tcBorders>
          </w:tcPr>
          <w:p w14:paraId="27489C12" w14:textId="77777777" w:rsidR="00EE3B69" w:rsidRPr="00E975DF" w:rsidRDefault="00EE3B69" w:rsidP="00DC4EC8">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27981803" w14:textId="77777777" w:rsidR="00EE3B69" w:rsidRPr="00E975DF" w:rsidRDefault="00EE3B69" w:rsidP="00DC4EC8">
            <w:pPr>
              <w:pStyle w:val="NormalLeft"/>
              <w:rPr>
                <w:lang w:val="en-GB"/>
              </w:rPr>
            </w:pPr>
            <w:r w:rsidRPr="00E975DF">
              <w:rPr>
                <w:lang w:val="en-GB"/>
              </w:rPr>
              <w:t>Call options with bonds or other interest rate dependent security as underlying</w:t>
            </w:r>
          </w:p>
        </w:tc>
      </w:tr>
      <w:tr w:rsidR="00EE3B69" w:rsidRPr="007C41FD" w14:paraId="150C7B4D" w14:textId="77777777" w:rsidTr="00DC4EC8">
        <w:tc>
          <w:tcPr>
            <w:tcW w:w="1300" w:type="dxa"/>
            <w:tcBorders>
              <w:top w:val="single" w:sz="2" w:space="0" w:color="auto"/>
              <w:left w:val="single" w:sz="2" w:space="0" w:color="auto"/>
              <w:bottom w:val="single" w:sz="2" w:space="0" w:color="auto"/>
              <w:right w:val="single" w:sz="2" w:space="0" w:color="auto"/>
            </w:tcBorders>
          </w:tcPr>
          <w:p w14:paraId="2C84BD45" w14:textId="77777777" w:rsidR="00EE3B69" w:rsidRPr="00E975DF" w:rsidRDefault="00EE3B69" w:rsidP="00DC4EC8">
            <w:pPr>
              <w:pStyle w:val="NormalLeft"/>
              <w:rPr>
                <w:lang w:val="en-GB"/>
              </w:rPr>
            </w:pPr>
            <w:r w:rsidRPr="00E975DF">
              <w:rPr>
                <w:lang w:val="en-GB"/>
              </w:rPr>
              <w:t>B3</w:t>
            </w:r>
          </w:p>
        </w:tc>
        <w:tc>
          <w:tcPr>
            <w:tcW w:w="1857" w:type="dxa"/>
            <w:tcBorders>
              <w:top w:val="single" w:sz="2" w:space="0" w:color="auto"/>
              <w:left w:val="single" w:sz="2" w:space="0" w:color="auto"/>
              <w:bottom w:val="single" w:sz="2" w:space="0" w:color="auto"/>
              <w:right w:val="single" w:sz="2" w:space="0" w:color="auto"/>
            </w:tcBorders>
          </w:tcPr>
          <w:p w14:paraId="7B5DC5E5" w14:textId="77777777" w:rsidR="00EE3B69" w:rsidRPr="00E975DF" w:rsidRDefault="00EE3B69" w:rsidP="00DC4EC8">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577DED7B" w14:textId="77777777" w:rsidR="00EE3B69" w:rsidRPr="00E975DF" w:rsidRDefault="00EE3B69" w:rsidP="00DC4EC8">
            <w:pPr>
              <w:pStyle w:val="NormalLeft"/>
              <w:rPr>
                <w:lang w:val="en-GB"/>
              </w:rPr>
            </w:pPr>
            <w:r w:rsidRPr="00E975DF">
              <w:rPr>
                <w:lang w:val="en-GB"/>
              </w:rPr>
              <w:t>Call options with currencies or other currencies dependent security as underlying</w:t>
            </w:r>
          </w:p>
        </w:tc>
      </w:tr>
      <w:tr w:rsidR="00EE3B69" w:rsidRPr="007C41FD" w14:paraId="368E3E08" w14:textId="77777777" w:rsidTr="00DC4EC8">
        <w:tc>
          <w:tcPr>
            <w:tcW w:w="1300" w:type="dxa"/>
            <w:tcBorders>
              <w:top w:val="single" w:sz="2" w:space="0" w:color="auto"/>
              <w:left w:val="single" w:sz="2" w:space="0" w:color="auto"/>
              <w:bottom w:val="single" w:sz="2" w:space="0" w:color="auto"/>
              <w:right w:val="single" w:sz="2" w:space="0" w:color="auto"/>
            </w:tcBorders>
          </w:tcPr>
          <w:p w14:paraId="1AE2F6DE" w14:textId="77777777" w:rsidR="00EE3B69" w:rsidRPr="00E975DF" w:rsidRDefault="00EE3B69" w:rsidP="00DC4EC8">
            <w:pPr>
              <w:pStyle w:val="NormalLeft"/>
              <w:rPr>
                <w:lang w:val="en-GB"/>
              </w:rPr>
            </w:pPr>
            <w:r w:rsidRPr="00E975DF">
              <w:rPr>
                <w:lang w:val="en-GB"/>
              </w:rPr>
              <w:t>B4</w:t>
            </w:r>
          </w:p>
        </w:tc>
        <w:tc>
          <w:tcPr>
            <w:tcW w:w="1857" w:type="dxa"/>
            <w:tcBorders>
              <w:top w:val="single" w:sz="2" w:space="0" w:color="auto"/>
              <w:left w:val="single" w:sz="2" w:space="0" w:color="auto"/>
              <w:bottom w:val="single" w:sz="2" w:space="0" w:color="auto"/>
              <w:right w:val="single" w:sz="2" w:space="0" w:color="auto"/>
            </w:tcBorders>
          </w:tcPr>
          <w:p w14:paraId="1025577A" w14:textId="77777777" w:rsidR="00EE3B69" w:rsidRPr="00E975DF" w:rsidRDefault="00EE3B69" w:rsidP="00DC4EC8">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039998F9" w14:textId="77777777" w:rsidR="00EE3B69" w:rsidRPr="00E975DF" w:rsidRDefault="00EE3B69" w:rsidP="00DC4EC8">
            <w:pPr>
              <w:pStyle w:val="NormalLeft"/>
              <w:rPr>
                <w:lang w:val="en-GB"/>
              </w:rPr>
            </w:pPr>
            <w:r w:rsidRPr="00E975DF">
              <w:rPr>
                <w:lang w:val="en-GB"/>
              </w:rPr>
              <w:t xml:space="preserve">Call options that </w:t>
            </w:r>
            <w:proofErr w:type="gramStart"/>
            <w:r w:rsidRPr="00E975DF">
              <w:rPr>
                <w:lang w:val="en-GB"/>
              </w:rPr>
              <w:t>entitles</w:t>
            </w:r>
            <w:proofErr w:type="gramEnd"/>
            <w:r w:rsidRPr="00E975DF">
              <w:rPr>
                <w:lang w:val="en-GB"/>
              </w:rPr>
              <w:t xml:space="preserve"> the holder to buy stock of the issuing company at a specified price</w:t>
            </w:r>
          </w:p>
        </w:tc>
      </w:tr>
      <w:tr w:rsidR="00EE3B69" w:rsidRPr="007C41FD" w14:paraId="7B87F426" w14:textId="77777777" w:rsidTr="00DC4EC8">
        <w:tc>
          <w:tcPr>
            <w:tcW w:w="1300" w:type="dxa"/>
            <w:tcBorders>
              <w:top w:val="single" w:sz="2" w:space="0" w:color="auto"/>
              <w:left w:val="single" w:sz="2" w:space="0" w:color="auto"/>
              <w:bottom w:val="single" w:sz="2" w:space="0" w:color="auto"/>
              <w:right w:val="single" w:sz="2" w:space="0" w:color="auto"/>
            </w:tcBorders>
          </w:tcPr>
          <w:p w14:paraId="09EE8DE1" w14:textId="77777777" w:rsidR="00EE3B69" w:rsidRPr="00E975DF" w:rsidRDefault="00EE3B69" w:rsidP="00DC4EC8">
            <w:pPr>
              <w:pStyle w:val="NormalLeft"/>
              <w:rPr>
                <w:lang w:val="en-GB"/>
              </w:rPr>
            </w:pPr>
            <w:r w:rsidRPr="00E975DF">
              <w:rPr>
                <w:lang w:val="en-GB"/>
              </w:rPr>
              <w:t>B5</w:t>
            </w:r>
          </w:p>
        </w:tc>
        <w:tc>
          <w:tcPr>
            <w:tcW w:w="1857" w:type="dxa"/>
            <w:tcBorders>
              <w:top w:val="single" w:sz="2" w:space="0" w:color="auto"/>
              <w:left w:val="single" w:sz="2" w:space="0" w:color="auto"/>
              <w:bottom w:val="single" w:sz="2" w:space="0" w:color="auto"/>
              <w:right w:val="single" w:sz="2" w:space="0" w:color="auto"/>
            </w:tcBorders>
          </w:tcPr>
          <w:p w14:paraId="1FC5A378" w14:textId="77777777" w:rsidR="00EE3B69" w:rsidRPr="00E975DF" w:rsidRDefault="00EE3B69" w:rsidP="00DC4EC8">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7C1CE4F1" w14:textId="77777777" w:rsidR="00EE3B69" w:rsidRPr="00E975DF" w:rsidRDefault="00EE3B69" w:rsidP="00DC4EC8">
            <w:pPr>
              <w:pStyle w:val="NormalLeft"/>
              <w:rPr>
                <w:lang w:val="en-GB"/>
              </w:rPr>
            </w:pPr>
            <w:r w:rsidRPr="00E975DF">
              <w:rPr>
                <w:lang w:val="en-GB"/>
              </w:rPr>
              <w:t>Call options with commodities or other commodities dependent security as underlying</w:t>
            </w:r>
          </w:p>
        </w:tc>
      </w:tr>
      <w:tr w:rsidR="00EE3B69" w:rsidRPr="007C41FD" w14:paraId="22E2FA2B" w14:textId="77777777" w:rsidTr="00DC4EC8">
        <w:tc>
          <w:tcPr>
            <w:tcW w:w="1300" w:type="dxa"/>
            <w:tcBorders>
              <w:top w:val="single" w:sz="2" w:space="0" w:color="auto"/>
              <w:left w:val="single" w:sz="2" w:space="0" w:color="auto"/>
              <w:bottom w:val="single" w:sz="2" w:space="0" w:color="auto"/>
              <w:right w:val="single" w:sz="2" w:space="0" w:color="auto"/>
            </w:tcBorders>
          </w:tcPr>
          <w:p w14:paraId="29AE46B9" w14:textId="77777777" w:rsidR="00EE3B69" w:rsidRPr="00E975DF" w:rsidRDefault="00EE3B69" w:rsidP="00DC4EC8">
            <w:pPr>
              <w:pStyle w:val="NormalLeft"/>
              <w:rPr>
                <w:lang w:val="en-GB"/>
              </w:rPr>
            </w:pPr>
            <w:r w:rsidRPr="00E975DF">
              <w:rPr>
                <w:lang w:val="en-GB"/>
              </w:rPr>
              <w:t>B6</w:t>
            </w:r>
          </w:p>
        </w:tc>
        <w:tc>
          <w:tcPr>
            <w:tcW w:w="1857" w:type="dxa"/>
            <w:tcBorders>
              <w:top w:val="single" w:sz="2" w:space="0" w:color="auto"/>
              <w:left w:val="single" w:sz="2" w:space="0" w:color="auto"/>
              <w:bottom w:val="single" w:sz="2" w:space="0" w:color="auto"/>
              <w:right w:val="single" w:sz="2" w:space="0" w:color="auto"/>
            </w:tcBorders>
          </w:tcPr>
          <w:p w14:paraId="1DDBF6DC" w14:textId="77777777" w:rsidR="00EE3B69" w:rsidRPr="00E975DF" w:rsidRDefault="00EE3B69" w:rsidP="00DC4EC8">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1A9A0C9F" w14:textId="77777777" w:rsidR="00EE3B69" w:rsidRPr="00E975DF" w:rsidRDefault="00EE3B69" w:rsidP="00DC4EC8">
            <w:pPr>
              <w:pStyle w:val="NormalLeft"/>
              <w:rPr>
                <w:lang w:val="en-GB"/>
              </w:rPr>
            </w:pPr>
            <w:r w:rsidRPr="00E975DF">
              <w:rPr>
                <w:lang w:val="en-GB"/>
              </w:rPr>
              <w:t xml:space="preserve">Call options granting its owner the right but not the obligation to </w:t>
            </w:r>
            <w:proofErr w:type="gramStart"/>
            <w:r w:rsidRPr="00E975DF">
              <w:rPr>
                <w:lang w:val="en-GB"/>
              </w:rPr>
              <w:t>enter into</w:t>
            </w:r>
            <w:proofErr w:type="gramEnd"/>
            <w:r w:rsidRPr="00E975DF">
              <w:rPr>
                <w:lang w:val="en-GB"/>
              </w:rPr>
              <w:t xml:space="preserve"> a long position in an underlying swap, i.e., </w:t>
            </w:r>
            <w:proofErr w:type="gramStart"/>
            <w:r w:rsidRPr="00E975DF">
              <w:rPr>
                <w:lang w:val="en-GB"/>
              </w:rPr>
              <w:t>enter into</w:t>
            </w:r>
            <w:proofErr w:type="gramEnd"/>
            <w:r w:rsidRPr="00E975DF">
              <w:rPr>
                <w:lang w:val="en-GB"/>
              </w:rPr>
              <w:t xml:space="preserve"> a swap where the owner pays the fixed leg and receive the floating leg</w:t>
            </w:r>
          </w:p>
        </w:tc>
      </w:tr>
      <w:tr w:rsidR="00EE3B69" w:rsidRPr="007C41FD" w14:paraId="0F61AD49" w14:textId="77777777" w:rsidTr="00DC4EC8">
        <w:tc>
          <w:tcPr>
            <w:tcW w:w="1300" w:type="dxa"/>
            <w:tcBorders>
              <w:top w:val="single" w:sz="2" w:space="0" w:color="auto"/>
              <w:left w:val="single" w:sz="2" w:space="0" w:color="auto"/>
              <w:bottom w:val="single" w:sz="2" w:space="0" w:color="auto"/>
              <w:right w:val="single" w:sz="2" w:space="0" w:color="auto"/>
            </w:tcBorders>
          </w:tcPr>
          <w:p w14:paraId="78A40541" w14:textId="77777777" w:rsidR="00EE3B69" w:rsidRPr="00E975DF" w:rsidRDefault="00EE3B69" w:rsidP="00DC4EC8">
            <w:pPr>
              <w:pStyle w:val="NormalLeft"/>
              <w:rPr>
                <w:lang w:val="en-GB"/>
              </w:rPr>
            </w:pPr>
            <w:r w:rsidRPr="00E975DF">
              <w:rPr>
                <w:lang w:val="en-GB"/>
              </w:rPr>
              <w:lastRenderedPageBreak/>
              <w:t>B7</w:t>
            </w:r>
          </w:p>
        </w:tc>
        <w:tc>
          <w:tcPr>
            <w:tcW w:w="1857" w:type="dxa"/>
            <w:tcBorders>
              <w:top w:val="single" w:sz="2" w:space="0" w:color="auto"/>
              <w:left w:val="single" w:sz="2" w:space="0" w:color="auto"/>
              <w:bottom w:val="single" w:sz="2" w:space="0" w:color="auto"/>
              <w:right w:val="single" w:sz="2" w:space="0" w:color="auto"/>
            </w:tcBorders>
          </w:tcPr>
          <w:p w14:paraId="476A9350"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5EA231E9" w14:textId="77777777" w:rsidR="00EE3B69" w:rsidRPr="00E975DF" w:rsidRDefault="00EE3B69" w:rsidP="00DC4EC8">
            <w:pPr>
              <w:pStyle w:val="NormalLeft"/>
              <w:rPr>
                <w:lang w:val="en-GB"/>
              </w:rPr>
            </w:pPr>
            <w:r w:rsidRPr="00E975DF">
              <w:rPr>
                <w:lang w:val="en-GB"/>
              </w:rPr>
              <w:t>Call options mainly exposed to catastrophe or weather risk</w:t>
            </w:r>
          </w:p>
        </w:tc>
      </w:tr>
      <w:tr w:rsidR="00EE3B69" w:rsidRPr="007C41FD" w14:paraId="191D16D5" w14:textId="77777777" w:rsidTr="00DC4EC8">
        <w:tc>
          <w:tcPr>
            <w:tcW w:w="1300" w:type="dxa"/>
            <w:tcBorders>
              <w:top w:val="single" w:sz="2" w:space="0" w:color="auto"/>
              <w:left w:val="single" w:sz="2" w:space="0" w:color="auto"/>
              <w:bottom w:val="single" w:sz="2" w:space="0" w:color="auto"/>
              <w:right w:val="single" w:sz="2" w:space="0" w:color="auto"/>
            </w:tcBorders>
          </w:tcPr>
          <w:p w14:paraId="314183BD" w14:textId="77777777" w:rsidR="00EE3B69" w:rsidRPr="00E975DF" w:rsidRDefault="00EE3B69" w:rsidP="00DC4EC8">
            <w:pPr>
              <w:pStyle w:val="NormalLeft"/>
              <w:rPr>
                <w:lang w:val="en-GB"/>
              </w:rPr>
            </w:pPr>
            <w:r w:rsidRPr="00E975DF">
              <w:rPr>
                <w:lang w:val="en-GB"/>
              </w:rPr>
              <w:t>B8</w:t>
            </w:r>
          </w:p>
        </w:tc>
        <w:tc>
          <w:tcPr>
            <w:tcW w:w="1857" w:type="dxa"/>
            <w:tcBorders>
              <w:top w:val="single" w:sz="2" w:space="0" w:color="auto"/>
              <w:left w:val="single" w:sz="2" w:space="0" w:color="auto"/>
              <w:bottom w:val="single" w:sz="2" w:space="0" w:color="auto"/>
              <w:right w:val="single" w:sz="2" w:space="0" w:color="auto"/>
            </w:tcBorders>
          </w:tcPr>
          <w:p w14:paraId="3967C8AC"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5D8A2E3F" w14:textId="77777777" w:rsidR="00EE3B69" w:rsidRPr="00E975DF" w:rsidRDefault="00EE3B69" w:rsidP="00DC4EC8">
            <w:pPr>
              <w:pStyle w:val="NormalLeft"/>
              <w:rPr>
                <w:lang w:val="en-GB"/>
              </w:rPr>
            </w:pPr>
            <w:r w:rsidRPr="00E975DF">
              <w:rPr>
                <w:lang w:val="en-GB"/>
              </w:rPr>
              <w:t>Call options mainly exposed to mortality risk</w:t>
            </w:r>
          </w:p>
        </w:tc>
      </w:tr>
      <w:tr w:rsidR="00EE3B69" w:rsidRPr="007C41FD" w14:paraId="53E4EA67" w14:textId="77777777" w:rsidTr="00DC4EC8">
        <w:tc>
          <w:tcPr>
            <w:tcW w:w="1300" w:type="dxa"/>
            <w:tcBorders>
              <w:top w:val="single" w:sz="2" w:space="0" w:color="auto"/>
              <w:left w:val="single" w:sz="2" w:space="0" w:color="auto"/>
              <w:bottom w:val="single" w:sz="2" w:space="0" w:color="auto"/>
              <w:right w:val="single" w:sz="2" w:space="0" w:color="auto"/>
            </w:tcBorders>
          </w:tcPr>
          <w:p w14:paraId="0C01AB18" w14:textId="77777777" w:rsidR="00EE3B69" w:rsidRPr="00E975DF" w:rsidRDefault="00EE3B69" w:rsidP="00DC4EC8">
            <w:pPr>
              <w:pStyle w:val="NormalLeft"/>
              <w:rPr>
                <w:lang w:val="en-GB"/>
              </w:rPr>
            </w:pPr>
            <w:r w:rsidRPr="00E975DF">
              <w:rPr>
                <w:lang w:val="en-GB"/>
              </w:rPr>
              <w:t>B9</w:t>
            </w:r>
          </w:p>
        </w:tc>
        <w:tc>
          <w:tcPr>
            <w:tcW w:w="1857" w:type="dxa"/>
            <w:tcBorders>
              <w:top w:val="single" w:sz="2" w:space="0" w:color="auto"/>
              <w:left w:val="single" w:sz="2" w:space="0" w:color="auto"/>
              <w:bottom w:val="single" w:sz="2" w:space="0" w:color="auto"/>
              <w:right w:val="single" w:sz="2" w:space="0" w:color="auto"/>
            </w:tcBorders>
          </w:tcPr>
          <w:p w14:paraId="370D76A9"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1A8DFB0D" w14:textId="77777777" w:rsidR="00EE3B69" w:rsidRPr="00E975DF" w:rsidRDefault="00EE3B69" w:rsidP="00DC4EC8">
            <w:pPr>
              <w:pStyle w:val="NormalLeft"/>
              <w:rPr>
                <w:lang w:val="en-GB"/>
              </w:rPr>
            </w:pPr>
            <w:r w:rsidRPr="00E975DF">
              <w:rPr>
                <w:lang w:val="en-GB"/>
              </w:rPr>
              <w:t>Other call options, not classified under the above categories</w:t>
            </w:r>
          </w:p>
        </w:tc>
      </w:tr>
      <w:tr w:rsidR="00EE3B69" w:rsidRPr="007C41FD" w14:paraId="0B9BF7C4" w14:textId="77777777" w:rsidTr="00DC4EC8">
        <w:tc>
          <w:tcPr>
            <w:tcW w:w="1300" w:type="dxa"/>
            <w:tcBorders>
              <w:top w:val="single" w:sz="2" w:space="0" w:color="auto"/>
              <w:left w:val="single" w:sz="2" w:space="0" w:color="auto"/>
              <w:bottom w:val="single" w:sz="2" w:space="0" w:color="auto"/>
              <w:right w:val="single" w:sz="2" w:space="0" w:color="auto"/>
            </w:tcBorders>
          </w:tcPr>
          <w:p w14:paraId="1001529A" w14:textId="77777777" w:rsidR="00EE3B69" w:rsidRPr="00E975DF" w:rsidRDefault="00EE3B69" w:rsidP="00DC4EC8">
            <w:pPr>
              <w:pStyle w:val="NormalLeft"/>
              <w:rPr>
                <w:lang w:val="en-GB"/>
              </w:rPr>
            </w:pPr>
            <w:r w:rsidRPr="00E975DF">
              <w:rPr>
                <w:i/>
                <w:iCs/>
                <w:lang w:val="en-GB"/>
              </w:rPr>
              <w:t>C</w:t>
            </w:r>
          </w:p>
        </w:tc>
        <w:tc>
          <w:tcPr>
            <w:tcW w:w="1857" w:type="dxa"/>
            <w:tcBorders>
              <w:top w:val="single" w:sz="2" w:space="0" w:color="auto"/>
              <w:left w:val="single" w:sz="2" w:space="0" w:color="auto"/>
              <w:bottom w:val="single" w:sz="2" w:space="0" w:color="auto"/>
              <w:right w:val="single" w:sz="2" w:space="0" w:color="auto"/>
            </w:tcBorders>
          </w:tcPr>
          <w:p w14:paraId="1DCAA7FA" w14:textId="77777777" w:rsidR="00EE3B69" w:rsidRPr="00E975DF" w:rsidRDefault="00EE3B69" w:rsidP="00DC4EC8">
            <w:pPr>
              <w:pStyle w:val="NormalLeft"/>
              <w:rPr>
                <w:lang w:val="en-GB"/>
              </w:rPr>
            </w:pPr>
            <w:r w:rsidRPr="00E975DF">
              <w:rPr>
                <w:i/>
                <w:iCs/>
                <w:lang w:val="en-GB"/>
              </w:rPr>
              <w:t>Put Options</w:t>
            </w:r>
          </w:p>
        </w:tc>
        <w:tc>
          <w:tcPr>
            <w:tcW w:w="6129" w:type="dxa"/>
            <w:tcBorders>
              <w:top w:val="single" w:sz="2" w:space="0" w:color="auto"/>
              <w:left w:val="single" w:sz="2" w:space="0" w:color="auto"/>
              <w:bottom w:val="single" w:sz="2" w:space="0" w:color="auto"/>
              <w:right w:val="single" w:sz="2" w:space="0" w:color="auto"/>
            </w:tcBorders>
          </w:tcPr>
          <w:p w14:paraId="029AE6FC" w14:textId="77777777" w:rsidR="00EE3B69" w:rsidRPr="00E975DF" w:rsidRDefault="00EE3B69" w:rsidP="00DC4EC8">
            <w:pPr>
              <w:pStyle w:val="NormalLeft"/>
              <w:rPr>
                <w:lang w:val="en-GB"/>
              </w:rPr>
            </w:pPr>
            <w:r w:rsidRPr="00E975DF">
              <w:rPr>
                <w:i/>
                <w:iCs/>
                <w:lang w:val="en-GB"/>
              </w:rPr>
              <w:t>Contract between two parties concerning the selling of an asset at a reference price during a specified time frame, where the buyer of the put option gains the right, but not the obligation, to sell the underlying asset</w:t>
            </w:r>
          </w:p>
        </w:tc>
      </w:tr>
      <w:tr w:rsidR="00EE3B69" w:rsidRPr="007C41FD" w14:paraId="2FEEE567" w14:textId="77777777" w:rsidTr="00DC4EC8">
        <w:tc>
          <w:tcPr>
            <w:tcW w:w="1300" w:type="dxa"/>
            <w:tcBorders>
              <w:top w:val="single" w:sz="2" w:space="0" w:color="auto"/>
              <w:left w:val="single" w:sz="2" w:space="0" w:color="auto"/>
              <w:bottom w:val="single" w:sz="2" w:space="0" w:color="auto"/>
              <w:right w:val="single" w:sz="2" w:space="0" w:color="auto"/>
            </w:tcBorders>
          </w:tcPr>
          <w:p w14:paraId="797CBFBE" w14:textId="77777777" w:rsidR="00EE3B69" w:rsidRPr="00E975DF" w:rsidRDefault="00EE3B69" w:rsidP="00DC4EC8">
            <w:pPr>
              <w:pStyle w:val="NormalLeft"/>
              <w:rPr>
                <w:lang w:val="en-GB"/>
              </w:rPr>
            </w:pPr>
            <w:r w:rsidRPr="00E975DF">
              <w:rPr>
                <w:lang w:val="en-GB"/>
              </w:rPr>
              <w:t>C1</w:t>
            </w:r>
          </w:p>
        </w:tc>
        <w:tc>
          <w:tcPr>
            <w:tcW w:w="1857" w:type="dxa"/>
            <w:tcBorders>
              <w:top w:val="single" w:sz="2" w:space="0" w:color="auto"/>
              <w:left w:val="single" w:sz="2" w:space="0" w:color="auto"/>
              <w:bottom w:val="single" w:sz="2" w:space="0" w:color="auto"/>
              <w:right w:val="single" w:sz="2" w:space="0" w:color="auto"/>
            </w:tcBorders>
          </w:tcPr>
          <w:p w14:paraId="41D4CCEE" w14:textId="77777777" w:rsidR="00EE3B69" w:rsidRPr="00E975DF" w:rsidRDefault="00EE3B69" w:rsidP="00DC4EC8">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1BC6AD31" w14:textId="77777777" w:rsidR="00EE3B69" w:rsidRPr="00E975DF" w:rsidRDefault="00EE3B69" w:rsidP="00DC4EC8">
            <w:pPr>
              <w:pStyle w:val="NormalLeft"/>
              <w:rPr>
                <w:lang w:val="en-GB"/>
              </w:rPr>
            </w:pPr>
            <w:r w:rsidRPr="00E975DF">
              <w:rPr>
                <w:lang w:val="en-GB"/>
              </w:rPr>
              <w:t>Put options with equity or stock exchange indices as underlying</w:t>
            </w:r>
          </w:p>
        </w:tc>
      </w:tr>
      <w:tr w:rsidR="00EE3B69" w:rsidRPr="007C41FD" w14:paraId="1801DC34" w14:textId="77777777" w:rsidTr="00DC4EC8">
        <w:tc>
          <w:tcPr>
            <w:tcW w:w="1300" w:type="dxa"/>
            <w:tcBorders>
              <w:top w:val="single" w:sz="2" w:space="0" w:color="auto"/>
              <w:left w:val="single" w:sz="2" w:space="0" w:color="auto"/>
              <w:bottom w:val="single" w:sz="2" w:space="0" w:color="auto"/>
              <w:right w:val="single" w:sz="2" w:space="0" w:color="auto"/>
            </w:tcBorders>
          </w:tcPr>
          <w:p w14:paraId="7AE36786" w14:textId="77777777" w:rsidR="00EE3B69" w:rsidRPr="00E975DF" w:rsidRDefault="00EE3B69" w:rsidP="00DC4EC8">
            <w:pPr>
              <w:pStyle w:val="NormalLeft"/>
              <w:rPr>
                <w:lang w:val="en-GB"/>
              </w:rPr>
            </w:pPr>
            <w:r w:rsidRPr="00E975DF">
              <w:rPr>
                <w:lang w:val="en-GB"/>
              </w:rPr>
              <w:t>C2</w:t>
            </w:r>
          </w:p>
        </w:tc>
        <w:tc>
          <w:tcPr>
            <w:tcW w:w="1857" w:type="dxa"/>
            <w:tcBorders>
              <w:top w:val="single" w:sz="2" w:space="0" w:color="auto"/>
              <w:left w:val="single" w:sz="2" w:space="0" w:color="auto"/>
              <w:bottom w:val="single" w:sz="2" w:space="0" w:color="auto"/>
              <w:right w:val="single" w:sz="2" w:space="0" w:color="auto"/>
            </w:tcBorders>
          </w:tcPr>
          <w:p w14:paraId="010767FC" w14:textId="77777777" w:rsidR="00EE3B69" w:rsidRPr="00E975DF" w:rsidRDefault="00EE3B69" w:rsidP="00DC4EC8">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142CDC08" w14:textId="77777777" w:rsidR="00EE3B69" w:rsidRPr="00E975DF" w:rsidRDefault="00EE3B69" w:rsidP="00DC4EC8">
            <w:pPr>
              <w:pStyle w:val="NormalLeft"/>
              <w:rPr>
                <w:lang w:val="en-GB"/>
              </w:rPr>
            </w:pPr>
            <w:r w:rsidRPr="00E975DF">
              <w:rPr>
                <w:lang w:val="en-GB"/>
              </w:rPr>
              <w:t>Put options with bonds or other interest rate dependent security as underlying</w:t>
            </w:r>
          </w:p>
        </w:tc>
      </w:tr>
      <w:tr w:rsidR="00EE3B69" w:rsidRPr="007C41FD" w14:paraId="4146CB35" w14:textId="77777777" w:rsidTr="00DC4EC8">
        <w:tc>
          <w:tcPr>
            <w:tcW w:w="1300" w:type="dxa"/>
            <w:tcBorders>
              <w:top w:val="single" w:sz="2" w:space="0" w:color="auto"/>
              <w:left w:val="single" w:sz="2" w:space="0" w:color="auto"/>
              <w:bottom w:val="single" w:sz="2" w:space="0" w:color="auto"/>
              <w:right w:val="single" w:sz="2" w:space="0" w:color="auto"/>
            </w:tcBorders>
          </w:tcPr>
          <w:p w14:paraId="1A6965D6" w14:textId="77777777" w:rsidR="00EE3B69" w:rsidRPr="00E975DF" w:rsidRDefault="00EE3B69" w:rsidP="00DC4EC8">
            <w:pPr>
              <w:pStyle w:val="NormalLeft"/>
              <w:rPr>
                <w:lang w:val="en-GB"/>
              </w:rPr>
            </w:pPr>
            <w:r w:rsidRPr="00E975DF">
              <w:rPr>
                <w:lang w:val="en-GB"/>
              </w:rPr>
              <w:t>C3</w:t>
            </w:r>
          </w:p>
        </w:tc>
        <w:tc>
          <w:tcPr>
            <w:tcW w:w="1857" w:type="dxa"/>
            <w:tcBorders>
              <w:top w:val="single" w:sz="2" w:space="0" w:color="auto"/>
              <w:left w:val="single" w:sz="2" w:space="0" w:color="auto"/>
              <w:bottom w:val="single" w:sz="2" w:space="0" w:color="auto"/>
              <w:right w:val="single" w:sz="2" w:space="0" w:color="auto"/>
            </w:tcBorders>
          </w:tcPr>
          <w:p w14:paraId="587481A5" w14:textId="77777777" w:rsidR="00EE3B69" w:rsidRPr="00E975DF" w:rsidRDefault="00EE3B69" w:rsidP="00DC4EC8">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089E704C" w14:textId="77777777" w:rsidR="00EE3B69" w:rsidRPr="00E975DF" w:rsidRDefault="00EE3B69" w:rsidP="00DC4EC8">
            <w:pPr>
              <w:pStyle w:val="NormalLeft"/>
              <w:rPr>
                <w:lang w:val="en-GB"/>
              </w:rPr>
            </w:pPr>
            <w:r w:rsidRPr="00E975DF">
              <w:rPr>
                <w:lang w:val="en-GB"/>
              </w:rPr>
              <w:t>Put options with currencies or other currencies dependent security as underlying</w:t>
            </w:r>
          </w:p>
        </w:tc>
      </w:tr>
      <w:tr w:rsidR="00EE3B69" w:rsidRPr="007C41FD" w14:paraId="4F84F707" w14:textId="77777777" w:rsidTr="00DC4EC8">
        <w:tc>
          <w:tcPr>
            <w:tcW w:w="1300" w:type="dxa"/>
            <w:tcBorders>
              <w:top w:val="single" w:sz="2" w:space="0" w:color="auto"/>
              <w:left w:val="single" w:sz="2" w:space="0" w:color="auto"/>
              <w:bottom w:val="single" w:sz="2" w:space="0" w:color="auto"/>
              <w:right w:val="single" w:sz="2" w:space="0" w:color="auto"/>
            </w:tcBorders>
          </w:tcPr>
          <w:p w14:paraId="53EE818D" w14:textId="77777777" w:rsidR="00EE3B69" w:rsidRPr="00E975DF" w:rsidRDefault="00EE3B69" w:rsidP="00DC4EC8">
            <w:pPr>
              <w:pStyle w:val="NormalLeft"/>
              <w:rPr>
                <w:lang w:val="en-GB"/>
              </w:rPr>
            </w:pPr>
            <w:r w:rsidRPr="00E975DF">
              <w:rPr>
                <w:lang w:val="en-GB"/>
              </w:rPr>
              <w:t>C4</w:t>
            </w:r>
          </w:p>
        </w:tc>
        <w:tc>
          <w:tcPr>
            <w:tcW w:w="1857" w:type="dxa"/>
            <w:tcBorders>
              <w:top w:val="single" w:sz="2" w:space="0" w:color="auto"/>
              <w:left w:val="single" w:sz="2" w:space="0" w:color="auto"/>
              <w:bottom w:val="single" w:sz="2" w:space="0" w:color="auto"/>
              <w:right w:val="single" w:sz="2" w:space="0" w:color="auto"/>
            </w:tcBorders>
          </w:tcPr>
          <w:p w14:paraId="7FECDB21" w14:textId="77777777" w:rsidR="00EE3B69" w:rsidRPr="00E975DF" w:rsidRDefault="00EE3B69" w:rsidP="00DC4EC8">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3C9F8A2F" w14:textId="77777777" w:rsidR="00EE3B69" w:rsidRPr="00E975DF" w:rsidRDefault="00EE3B69" w:rsidP="00DC4EC8">
            <w:pPr>
              <w:pStyle w:val="NormalLeft"/>
              <w:rPr>
                <w:lang w:val="en-GB"/>
              </w:rPr>
            </w:pPr>
            <w:r w:rsidRPr="00E975DF">
              <w:rPr>
                <w:lang w:val="en-GB"/>
              </w:rPr>
              <w:t>Put options that entitles the holder to sell stock of the issuing company at a specified price</w:t>
            </w:r>
          </w:p>
        </w:tc>
      </w:tr>
      <w:tr w:rsidR="00EE3B69" w:rsidRPr="007C41FD" w14:paraId="56C4BF82" w14:textId="77777777" w:rsidTr="00DC4EC8">
        <w:tc>
          <w:tcPr>
            <w:tcW w:w="1300" w:type="dxa"/>
            <w:tcBorders>
              <w:top w:val="single" w:sz="2" w:space="0" w:color="auto"/>
              <w:left w:val="single" w:sz="2" w:space="0" w:color="auto"/>
              <w:bottom w:val="single" w:sz="2" w:space="0" w:color="auto"/>
              <w:right w:val="single" w:sz="2" w:space="0" w:color="auto"/>
            </w:tcBorders>
          </w:tcPr>
          <w:p w14:paraId="3B05AC19" w14:textId="77777777" w:rsidR="00EE3B69" w:rsidRPr="00E975DF" w:rsidRDefault="00EE3B69" w:rsidP="00DC4EC8">
            <w:pPr>
              <w:pStyle w:val="NormalLeft"/>
              <w:rPr>
                <w:lang w:val="en-GB"/>
              </w:rPr>
            </w:pPr>
            <w:r w:rsidRPr="00E975DF">
              <w:rPr>
                <w:lang w:val="en-GB"/>
              </w:rPr>
              <w:t>C5</w:t>
            </w:r>
          </w:p>
        </w:tc>
        <w:tc>
          <w:tcPr>
            <w:tcW w:w="1857" w:type="dxa"/>
            <w:tcBorders>
              <w:top w:val="single" w:sz="2" w:space="0" w:color="auto"/>
              <w:left w:val="single" w:sz="2" w:space="0" w:color="auto"/>
              <w:bottom w:val="single" w:sz="2" w:space="0" w:color="auto"/>
              <w:right w:val="single" w:sz="2" w:space="0" w:color="auto"/>
            </w:tcBorders>
          </w:tcPr>
          <w:p w14:paraId="63A80BC7" w14:textId="77777777" w:rsidR="00EE3B69" w:rsidRPr="00E975DF" w:rsidRDefault="00EE3B69" w:rsidP="00DC4EC8">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40D8C32F" w14:textId="77777777" w:rsidR="00EE3B69" w:rsidRPr="00E975DF" w:rsidRDefault="00EE3B69" w:rsidP="00DC4EC8">
            <w:pPr>
              <w:pStyle w:val="NormalLeft"/>
              <w:rPr>
                <w:lang w:val="en-GB"/>
              </w:rPr>
            </w:pPr>
            <w:r w:rsidRPr="00E975DF">
              <w:rPr>
                <w:lang w:val="en-GB"/>
              </w:rPr>
              <w:t>Put options with commodities or other commodities dependent security as underlying</w:t>
            </w:r>
          </w:p>
        </w:tc>
      </w:tr>
      <w:tr w:rsidR="00EE3B69" w:rsidRPr="007C41FD" w14:paraId="3EF54073" w14:textId="77777777" w:rsidTr="00DC4EC8">
        <w:tc>
          <w:tcPr>
            <w:tcW w:w="1300" w:type="dxa"/>
            <w:tcBorders>
              <w:top w:val="single" w:sz="2" w:space="0" w:color="auto"/>
              <w:left w:val="single" w:sz="2" w:space="0" w:color="auto"/>
              <w:bottom w:val="single" w:sz="2" w:space="0" w:color="auto"/>
              <w:right w:val="single" w:sz="2" w:space="0" w:color="auto"/>
            </w:tcBorders>
          </w:tcPr>
          <w:p w14:paraId="54F3CB79" w14:textId="77777777" w:rsidR="00EE3B69" w:rsidRPr="00E975DF" w:rsidRDefault="00EE3B69" w:rsidP="00DC4EC8">
            <w:pPr>
              <w:pStyle w:val="NormalLeft"/>
              <w:rPr>
                <w:lang w:val="en-GB"/>
              </w:rPr>
            </w:pPr>
            <w:r w:rsidRPr="00E975DF">
              <w:rPr>
                <w:lang w:val="en-GB"/>
              </w:rPr>
              <w:t>C6</w:t>
            </w:r>
          </w:p>
        </w:tc>
        <w:tc>
          <w:tcPr>
            <w:tcW w:w="1857" w:type="dxa"/>
            <w:tcBorders>
              <w:top w:val="single" w:sz="2" w:space="0" w:color="auto"/>
              <w:left w:val="single" w:sz="2" w:space="0" w:color="auto"/>
              <w:bottom w:val="single" w:sz="2" w:space="0" w:color="auto"/>
              <w:right w:val="single" w:sz="2" w:space="0" w:color="auto"/>
            </w:tcBorders>
          </w:tcPr>
          <w:p w14:paraId="27D1B45B" w14:textId="77777777" w:rsidR="00EE3B69" w:rsidRPr="00E975DF" w:rsidRDefault="00EE3B69" w:rsidP="00DC4EC8">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3300C0E8" w14:textId="77777777" w:rsidR="00EE3B69" w:rsidRPr="00E975DF" w:rsidRDefault="00EE3B69" w:rsidP="00DC4EC8">
            <w:pPr>
              <w:pStyle w:val="NormalLeft"/>
              <w:rPr>
                <w:lang w:val="en-GB"/>
              </w:rPr>
            </w:pPr>
            <w:r w:rsidRPr="00E975DF">
              <w:rPr>
                <w:lang w:val="en-GB"/>
              </w:rPr>
              <w:t xml:space="preserve">Put options granting its owner the right but not the obligation to </w:t>
            </w:r>
            <w:proofErr w:type="gramStart"/>
            <w:r w:rsidRPr="00E975DF">
              <w:rPr>
                <w:lang w:val="en-GB"/>
              </w:rPr>
              <w:t>enter into</w:t>
            </w:r>
            <w:proofErr w:type="gramEnd"/>
            <w:r w:rsidRPr="00E975DF">
              <w:rPr>
                <w:lang w:val="en-GB"/>
              </w:rPr>
              <w:t xml:space="preserve"> a short position in an underlying swap, i.e., </w:t>
            </w:r>
            <w:proofErr w:type="gramStart"/>
            <w:r w:rsidRPr="00E975DF">
              <w:rPr>
                <w:lang w:val="en-GB"/>
              </w:rPr>
              <w:t>enter into</w:t>
            </w:r>
            <w:proofErr w:type="gramEnd"/>
            <w:r w:rsidRPr="00E975DF">
              <w:rPr>
                <w:lang w:val="en-GB"/>
              </w:rPr>
              <w:t xml:space="preserve"> a swap in which the owner will receive the fixed leg, and pay the floating leg</w:t>
            </w:r>
          </w:p>
        </w:tc>
      </w:tr>
      <w:tr w:rsidR="00EE3B69" w:rsidRPr="007C41FD" w14:paraId="3A1778E3" w14:textId="77777777" w:rsidTr="00DC4EC8">
        <w:tc>
          <w:tcPr>
            <w:tcW w:w="1300" w:type="dxa"/>
            <w:tcBorders>
              <w:top w:val="single" w:sz="2" w:space="0" w:color="auto"/>
              <w:left w:val="single" w:sz="2" w:space="0" w:color="auto"/>
              <w:bottom w:val="single" w:sz="2" w:space="0" w:color="auto"/>
              <w:right w:val="single" w:sz="2" w:space="0" w:color="auto"/>
            </w:tcBorders>
          </w:tcPr>
          <w:p w14:paraId="61B65025" w14:textId="77777777" w:rsidR="00EE3B69" w:rsidRPr="00E975DF" w:rsidRDefault="00EE3B69" w:rsidP="00DC4EC8">
            <w:pPr>
              <w:pStyle w:val="NormalLeft"/>
              <w:rPr>
                <w:lang w:val="en-GB"/>
              </w:rPr>
            </w:pPr>
            <w:r w:rsidRPr="00E975DF">
              <w:rPr>
                <w:lang w:val="en-GB"/>
              </w:rPr>
              <w:t>C7</w:t>
            </w:r>
          </w:p>
        </w:tc>
        <w:tc>
          <w:tcPr>
            <w:tcW w:w="1857" w:type="dxa"/>
            <w:tcBorders>
              <w:top w:val="single" w:sz="2" w:space="0" w:color="auto"/>
              <w:left w:val="single" w:sz="2" w:space="0" w:color="auto"/>
              <w:bottom w:val="single" w:sz="2" w:space="0" w:color="auto"/>
              <w:right w:val="single" w:sz="2" w:space="0" w:color="auto"/>
            </w:tcBorders>
          </w:tcPr>
          <w:p w14:paraId="2A2D8983"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300139E9" w14:textId="77777777" w:rsidR="00EE3B69" w:rsidRPr="00E975DF" w:rsidRDefault="00EE3B69" w:rsidP="00DC4EC8">
            <w:pPr>
              <w:pStyle w:val="NormalLeft"/>
              <w:rPr>
                <w:lang w:val="en-GB"/>
              </w:rPr>
            </w:pPr>
            <w:r w:rsidRPr="00E975DF">
              <w:rPr>
                <w:lang w:val="en-GB"/>
              </w:rPr>
              <w:t>Put options mainly exposed to catastrophe or weather risk</w:t>
            </w:r>
          </w:p>
        </w:tc>
      </w:tr>
      <w:tr w:rsidR="00EE3B69" w:rsidRPr="007C41FD" w14:paraId="57D8A5FB" w14:textId="77777777" w:rsidTr="00DC4EC8">
        <w:tc>
          <w:tcPr>
            <w:tcW w:w="1300" w:type="dxa"/>
            <w:tcBorders>
              <w:top w:val="single" w:sz="2" w:space="0" w:color="auto"/>
              <w:left w:val="single" w:sz="2" w:space="0" w:color="auto"/>
              <w:bottom w:val="single" w:sz="2" w:space="0" w:color="auto"/>
              <w:right w:val="single" w:sz="2" w:space="0" w:color="auto"/>
            </w:tcBorders>
          </w:tcPr>
          <w:p w14:paraId="31855CC1" w14:textId="77777777" w:rsidR="00EE3B69" w:rsidRPr="00E975DF" w:rsidRDefault="00EE3B69" w:rsidP="00DC4EC8">
            <w:pPr>
              <w:pStyle w:val="NormalLeft"/>
              <w:rPr>
                <w:lang w:val="en-GB"/>
              </w:rPr>
            </w:pPr>
            <w:r w:rsidRPr="00E975DF">
              <w:rPr>
                <w:lang w:val="en-GB"/>
              </w:rPr>
              <w:t>C8</w:t>
            </w:r>
          </w:p>
        </w:tc>
        <w:tc>
          <w:tcPr>
            <w:tcW w:w="1857" w:type="dxa"/>
            <w:tcBorders>
              <w:top w:val="single" w:sz="2" w:space="0" w:color="auto"/>
              <w:left w:val="single" w:sz="2" w:space="0" w:color="auto"/>
              <w:bottom w:val="single" w:sz="2" w:space="0" w:color="auto"/>
              <w:right w:val="single" w:sz="2" w:space="0" w:color="auto"/>
            </w:tcBorders>
          </w:tcPr>
          <w:p w14:paraId="64442C1B"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265CF967" w14:textId="77777777" w:rsidR="00EE3B69" w:rsidRPr="00E975DF" w:rsidRDefault="00EE3B69" w:rsidP="00DC4EC8">
            <w:pPr>
              <w:pStyle w:val="NormalLeft"/>
              <w:rPr>
                <w:lang w:val="en-GB"/>
              </w:rPr>
            </w:pPr>
            <w:r w:rsidRPr="00E975DF">
              <w:rPr>
                <w:lang w:val="en-GB"/>
              </w:rPr>
              <w:t>Put options mainly exposed to mortality risk</w:t>
            </w:r>
          </w:p>
        </w:tc>
      </w:tr>
      <w:tr w:rsidR="00EE3B69" w:rsidRPr="007C41FD" w14:paraId="42839D07" w14:textId="77777777" w:rsidTr="00DC4EC8">
        <w:tc>
          <w:tcPr>
            <w:tcW w:w="1300" w:type="dxa"/>
            <w:tcBorders>
              <w:top w:val="single" w:sz="2" w:space="0" w:color="auto"/>
              <w:left w:val="single" w:sz="2" w:space="0" w:color="auto"/>
              <w:bottom w:val="single" w:sz="2" w:space="0" w:color="auto"/>
              <w:right w:val="single" w:sz="2" w:space="0" w:color="auto"/>
            </w:tcBorders>
          </w:tcPr>
          <w:p w14:paraId="2D64658D" w14:textId="77777777" w:rsidR="00EE3B69" w:rsidRPr="00E975DF" w:rsidRDefault="00EE3B69" w:rsidP="00DC4EC8">
            <w:pPr>
              <w:pStyle w:val="NormalLeft"/>
              <w:rPr>
                <w:lang w:val="en-GB"/>
              </w:rPr>
            </w:pPr>
            <w:r w:rsidRPr="00E975DF">
              <w:rPr>
                <w:lang w:val="en-GB"/>
              </w:rPr>
              <w:t>C9</w:t>
            </w:r>
          </w:p>
        </w:tc>
        <w:tc>
          <w:tcPr>
            <w:tcW w:w="1857" w:type="dxa"/>
            <w:tcBorders>
              <w:top w:val="single" w:sz="2" w:space="0" w:color="auto"/>
              <w:left w:val="single" w:sz="2" w:space="0" w:color="auto"/>
              <w:bottom w:val="single" w:sz="2" w:space="0" w:color="auto"/>
              <w:right w:val="single" w:sz="2" w:space="0" w:color="auto"/>
            </w:tcBorders>
          </w:tcPr>
          <w:p w14:paraId="7F98A41E"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1DDD0132" w14:textId="77777777" w:rsidR="00EE3B69" w:rsidRPr="00E975DF" w:rsidRDefault="00EE3B69" w:rsidP="00DC4EC8">
            <w:pPr>
              <w:pStyle w:val="NormalLeft"/>
              <w:rPr>
                <w:lang w:val="en-GB"/>
              </w:rPr>
            </w:pPr>
            <w:r w:rsidRPr="00E975DF">
              <w:rPr>
                <w:lang w:val="en-GB"/>
              </w:rPr>
              <w:t>Other put options, not classified under the above categories</w:t>
            </w:r>
          </w:p>
        </w:tc>
      </w:tr>
      <w:tr w:rsidR="00EE3B69" w:rsidRPr="007C41FD" w14:paraId="5B41456F" w14:textId="77777777" w:rsidTr="00DC4EC8">
        <w:tc>
          <w:tcPr>
            <w:tcW w:w="1300" w:type="dxa"/>
            <w:tcBorders>
              <w:top w:val="single" w:sz="2" w:space="0" w:color="auto"/>
              <w:left w:val="single" w:sz="2" w:space="0" w:color="auto"/>
              <w:bottom w:val="single" w:sz="2" w:space="0" w:color="auto"/>
              <w:right w:val="single" w:sz="2" w:space="0" w:color="auto"/>
            </w:tcBorders>
          </w:tcPr>
          <w:p w14:paraId="4E2BE26B" w14:textId="77777777" w:rsidR="00EE3B69" w:rsidRPr="00E975DF" w:rsidRDefault="00EE3B69" w:rsidP="00DC4EC8">
            <w:pPr>
              <w:pStyle w:val="NormalLeft"/>
              <w:rPr>
                <w:lang w:val="en-GB"/>
              </w:rPr>
            </w:pPr>
            <w:r w:rsidRPr="00E975DF">
              <w:rPr>
                <w:i/>
                <w:iCs/>
                <w:lang w:val="en-GB"/>
              </w:rPr>
              <w:t>D</w:t>
            </w:r>
          </w:p>
        </w:tc>
        <w:tc>
          <w:tcPr>
            <w:tcW w:w="1857" w:type="dxa"/>
            <w:tcBorders>
              <w:top w:val="single" w:sz="2" w:space="0" w:color="auto"/>
              <w:left w:val="single" w:sz="2" w:space="0" w:color="auto"/>
              <w:bottom w:val="single" w:sz="2" w:space="0" w:color="auto"/>
              <w:right w:val="single" w:sz="2" w:space="0" w:color="auto"/>
            </w:tcBorders>
          </w:tcPr>
          <w:p w14:paraId="049A0AA7" w14:textId="77777777" w:rsidR="00EE3B69" w:rsidRPr="00E975DF" w:rsidRDefault="00EE3B69" w:rsidP="00DC4EC8">
            <w:pPr>
              <w:pStyle w:val="NormalLeft"/>
              <w:rPr>
                <w:lang w:val="en-GB"/>
              </w:rPr>
            </w:pPr>
            <w:r w:rsidRPr="00E975DF">
              <w:rPr>
                <w:i/>
                <w:iCs/>
                <w:lang w:val="en-GB"/>
              </w:rPr>
              <w:t>Swaps</w:t>
            </w:r>
          </w:p>
        </w:tc>
        <w:tc>
          <w:tcPr>
            <w:tcW w:w="6129" w:type="dxa"/>
            <w:tcBorders>
              <w:top w:val="single" w:sz="2" w:space="0" w:color="auto"/>
              <w:left w:val="single" w:sz="2" w:space="0" w:color="auto"/>
              <w:bottom w:val="single" w:sz="2" w:space="0" w:color="auto"/>
              <w:right w:val="single" w:sz="2" w:space="0" w:color="auto"/>
            </w:tcBorders>
          </w:tcPr>
          <w:p w14:paraId="24974BBD" w14:textId="77777777" w:rsidR="00EE3B69" w:rsidRPr="00E975DF" w:rsidRDefault="00EE3B69" w:rsidP="00DC4EC8">
            <w:pPr>
              <w:pStyle w:val="NormalLeft"/>
              <w:rPr>
                <w:lang w:val="en-GB"/>
              </w:rPr>
            </w:pPr>
            <w:r w:rsidRPr="00E975DF">
              <w:rPr>
                <w:i/>
                <w:iCs/>
                <w:lang w:val="en-GB"/>
              </w:rPr>
              <w:t>Contract in which counterparties exchange certain benefits of one party's financial instrument for those of the other party's financial instrument, and the benefits in question depend on the type of financial instruments involved</w:t>
            </w:r>
          </w:p>
        </w:tc>
      </w:tr>
      <w:tr w:rsidR="00EE3B69" w:rsidRPr="007C41FD" w14:paraId="7BD5129E" w14:textId="77777777" w:rsidTr="00DC4EC8">
        <w:tc>
          <w:tcPr>
            <w:tcW w:w="1300" w:type="dxa"/>
            <w:tcBorders>
              <w:top w:val="single" w:sz="2" w:space="0" w:color="auto"/>
              <w:left w:val="single" w:sz="2" w:space="0" w:color="auto"/>
              <w:bottom w:val="single" w:sz="2" w:space="0" w:color="auto"/>
              <w:right w:val="single" w:sz="2" w:space="0" w:color="auto"/>
            </w:tcBorders>
          </w:tcPr>
          <w:p w14:paraId="7211A0DE" w14:textId="77777777" w:rsidR="00EE3B69" w:rsidRPr="00E975DF" w:rsidRDefault="00EE3B69" w:rsidP="00DC4EC8">
            <w:pPr>
              <w:pStyle w:val="NormalLeft"/>
              <w:rPr>
                <w:lang w:val="en-GB"/>
              </w:rPr>
            </w:pPr>
            <w:r w:rsidRPr="00E975DF">
              <w:rPr>
                <w:lang w:val="en-GB"/>
              </w:rPr>
              <w:t>D1</w:t>
            </w:r>
          </w:p>
        </w:tc>
        <w:tc>
          <w:tcPr>
            <w:tcW w:w="1857" w:type="dxa"/>
            <w:tcBorders>
              <w:top w:val="single" w:sz="2" w:space="0" w:color="auto"/>
              <w:left w:val="single" w:sz="2" w:space="0" w:color="auto"/>
              <w:bottom w:val="single" w:sz="2" w:space="0" w:color="auto"/>
              <w:right w:val="single" w:sz="2" w:space="0" w:color="auto"/>
            </w:tcBorders>
          </w:tcPr>
          <w:p w14:paraId="295553EB" w14:textId="77777777" w:rsidR="00EE3B69" w:rsidRPr="00E975DF" w:rsidRDefault="00EE3B69" w:rsidP="00DC4EC8">
            <w:pPr>
              <w:pStyle w:val="NormalLeft"/>
              <w:rPr>
                <w:lang w:val="en-GB"/>
              </w:rPr>
            </w:pPr>
            <w:r w:rsidRPr="00E975DF">
              <w:rPr>
                <w:lang w:val="en-GB"/>
              </w:rPr>
              <w:t>Interest rate swaps</w:t>
            </w:r>
          </w:p>
        </w:tc>
        <w:tc>
          <w:tcPr>
            <w:tcW w:w="6129" w:type="dxa"/>
            <w:tcBorders>
              <w:top w:val="single" w:sz="2" w:space="0" w:color="auto"/>
              <w:left w:val="single" w:sz="2" w:space="0" w:color="auto"/>
              <w:bottom w:val="single" w:sz="2" w:space="0" w:color="auto"/>
              <w:right w:val="single" w:sz="2" w:space="0" w:color="auto"/>
            </w:tcBorders>
          </w:tcPr>
          <w:p w14:paraId="49812E2B" w14:textId="77777777" w:rsidR="00EE3B69" w:rsidRPr="00E975DF" w:rsidRDefault="00EE3B69" w:rsidP="00DC4EC8">
            <w:pPr>
              <w:pStyle w:val="NormalLeft"/>
              <w:rPr>
                <w:lang w:val="en-GB"/>
              </w:rPr>
            </w:pPr>
            <w:r w:rsidRPr="00E975DF">
              <w:rPr>
                <w:lang w:val="en-GB"/>
              </w:rPr>
              <w:t xml:space="preserve">Swap that </w:t>
            </w:r>
            <w:proofErr w:type="gramStart"/>
            <w:r w:rsidRPr="00E975DF">
              <w:rPr>
                <w:lang w:val="en-GB"/>
              </w:rPr>
              <w:t>exchange</w:t>
            </w:r>
            <w:proofErr w:type="gramEnd"/>
            <w:r w:rsidRPr="00E975DF">
              <w:rPr>
                <w:lang w:val="en-GB"/>
              </w:rPr>
              <w:t xml:space="preserve"> interest flows</w:t>
            </w:r>
          </w:p>
        </w:tc>
      </w:tr>
      <w:tr w:rsidR="00EE3B69" w:rsidRPr="00E975DF" w14:paraId="42B80B6D" w14:textId="77777777" w:rsidTr="00DC4EC8">
        <w:tc>
          <w:tcPr>
            <w:tcW w:w="1300" w:type="dxa"/>
            <w:tcBorders>
              <w:top w:val="single" w:sz="2" w:space="0" w:color="auto"/>
              <w:left w:val="single" w:sz="2" w:space="0" w:color="auto"/>
              <w:bottom w:val="single" w:sz="2" w:space="0" w:color="auto"/>
              <w:right w:val="single" w:sz="2" w:space="0" w:color="auto"/>
            </w:tcBorders>
          </w:tcPr>
          <w:p w14:paraId="38381FED" w14:textId="77777777" w:rsidR="00EE3B69" w:rsidRPr="00E975DF" w:rsidRDefault="00EE3B69" w:rsidP="00DC4EC8">
            <w:pPr>
              <w:pStyle w:val="NormalLeft"/>
              <w:rPr>
                <w:lang w:val="en-GB"/>
              </w:rPr>
            </w:pPr>
            <w:r w:rsidRPr="00E975DF">
              <w:rPr>
                <w:lang w:val="en-GB"/>
              </w:rPr>
              <w:t>D2</w:t>
            </w:r>
          </w:p>
        </w:tc>
        <w:tc>
          <w:tcPr>
            <w:tcW w:w="1857" w:type="dxa"/>
            <w:tcBorders>
              <w:top w:val="single" w:sz="2" w:space="0" w:color="auto"/>
              <w:left w:val="single" w:sz="2" w:space="0" w:color="auto"/>
              <w:bottom w:val="single" w:sz="2" w:space="0" w:color="auto"/>
              <w:right w:val="single" w:sz="2" w:space="0" w:color="auto"/>
            </w:tcBorders>
          </w:tcPr>
          <w:p w14:paraId="5C2D898F" w14:textId="77777777" w:rsidR="00EE3B69" w:rsidRPr="00E975DF" w:rsidRDefault="00EE3B69" w:rsidP="00DC4EC8">
            <w:pPr>
              <w:pStyle w:val="NormalLeft"/>
              <w:rPr>
                <w:lang w:val="en-GB"/>
              </w:rPr>
            </w:pPr>
            <w:r w:rsidRPr="00E975DF">
              <w:rPr>
                <w:lang w:val="en-GB"/>
              </w:rPr>
              <w:t>Currency swaps</w:t>
            </w:r>
          </w:p>
        </w:tc>
        <w:tc>
          <w:tcPr>
            <w:tcW w:w="6129" w:type="dxa"/>
            <w:tcBorders>
              <w:top w:val="single" w:sz="2" w:space="0" w:color="auto"/>
              <w:left w:val="single" w:sz="2" w:space="0" w:color="auto"/>
              <w:bottom w:val="single" w:sz="2" w:space="0" w:color="auto"/>
              <w:right w:val="single" w:sz="2" w:space="0" w:color="auto"/>
            </w:tcBorders>
          </w:tcPr>
          <w:p w14:paraId="5A031135" w14:textId="77777777" w:rsidR="00EE3B69" w:rsidRPr="00E975DF" w:rsidRDefault="00EE3B69" w:rsidP="00DC4EC8">
            <w:pPr>
              <w:pStyle w:val="NormalLeft"/>
              <w:rPr>
                <w:lang w:val="en-GB"/>
              </w:rPr>
            </w:pPr>
            <w:r w:rsidRPr="00E975DF">
              <w:rPr>
                <w:lang w:val="en-GB"/>
              </w:rPr>
              <w:t xml:space="preserve">Swap that </w:t>
            </w:r>
            <w:proofErr w:type="gramStart"/>
            <w:r w:rsidRPr="00E975DF">
              <w:rPr>
                <w:lang w:val="en-GB"/>
              </w:rPr>
              <w:t>exchange</w:t>
            </w:r>
            <w:proofErr w:type="gramEnd"/>
            <w:r w:rsidRPr="00E975DF">
              <w:rPr>
                <w:lang w:val="en-GB"/>
              </w:rPr>
              <w:t xml:space="preserve"> currency</w:t>
            </w:r>
          </w:p>
        </w:tc>
      </w:tr>
      <w:tr w:rsidR="00EE3B69" w:rsidRPr="007C41FD" w14:paraId="1A708F7F" w14:textId="77777777" w:rsidTr="00DC4EC8">
        <w:tc>
          <w:tcPr>
            <w:tcW w:w="1300" w:type="dxa"/>
            <w:tcBorders>
              <w:top w:val="single" w:sz="2" w:space="0" w:color="auto"/>
              <w:left w:val="single" w:sz="2" w:space="0" w:color="auto"/>
              <w:bottom w:val="single" w:sz="2" w:space="0" w:color="auto"/>
              <w:right w:val="single" w:sz="2" w:space="0" w:color="auto"/>
            </w:tcBorders>
          </w:tcPr>
          <w:p w14:paraId="299B2107" w14:textId="77777777" w:rsidR="00EE3B69" w:rsidRPr="00E975DF" w:rsidRDefault="00EE3B69" w:rsidP="00DC4EC8">
            <w:pPr>
              <w:pStyle w:val="NormalLeft"/>
              <w:rPr>
                <w:lang w:val="en-GB"/>
              </w:rPr>
            </w:pPr>
            <w:r w:rsidRPr="00E975DF">
              <w:rPr>
                <w:lang w:val="en-GB"/>
              </w:rPr>
              <w:t>D3</w:t>
            </w:r>
          </w:p>
        </w:tc>
        <w:tc>
          <w:tcPr>
            <w:tcW w:w="1857" w:type="dxa"/>
            <w:tcBorders>
              <w:top w:val="single" w:sz="2" w:space="0" w:color="auto"/>
              <w:left w:val="single" w:sz="2" w:space="0" w:color="auto"/>
              <w:bottom w:val="single" w:sz="2" w:space="0" w:color="auto"/>
              <w:right w:val="single" w:sz="2" w:space="0" w:color="auto"/>
            </w:tcBorders>
          </w:tcPr>
          <w:p w14:paraId="3F4EC782" w14:textId="77777777" w:rsidR="00EE3B69" w:rsidRPr="00E975DF" w:rsidRDefault="00EE3B69" w:rsidP="00DC4EC8">
            <w:pPr>
              <w:pStyle w:val="NormalLeft"/>
              <w:rPr>
                <w:lang w:val="en-GB"/>
              </w:rPr>
            </w:pPr>
            <w:r w:rsidRPr="00E975DF">
              <w:rPr>
                <w:lang w:val="en-GB"/>
              </w:rPr>
              <w:t xml:space="preserve">Interest rate and </w:t>
            </w:r>
            <w:r w:rsidRPr="00E975DF">
              <w:rPr>
                <w:lang w:val="en-GB"/>
              </w:rPr>
              <w:lastRenderedPageBreak/>
              <w:t>currency swaps</w:t>
            </w:r>
          </w:p>
        </w:tc>
        <w:tc>
          <w:tcPr>
            <w:tcW w:w="6129" w:type="dxa"/>
            <w:tcBorders>
              <w:top w:val="single" w:sz="2" w:space="0" w:color="auto"/>
              <w:left w:val="single" w:sz="2" w:space="0" w:color="auto"/>
              <w:bottom w:val="single" w:sz="2" w:space="0" w:color="auto"/>
              <w:right w:val="single" w:sz="2" w:space="0" w:color="auto"/>
            </w:tcBorders>
          </w:tcPr>
          <w:p w14:paraId="4C48A862" w14:textId="77777777" w:rsidR="00EE3B69" w:rsidRPr="00E975DF" w:rsidRDefault="00EE3B69" w:rsidP="00DC4EC8">
            <w:pPr>
              <w:pStyle w:val="NormalLeft"/>
              <w:rPr>
                <w:lang w:val="en-GB"/>
              </w:rPr>
            </w:pPr>
            <w:r w:rsidRPr="00E975DF">
              <w:rPr>
                <w:lang w:val="en-GB"/>
              </w:rPr>
              <w:lastRenderedPageBreak/>
              <w:t xml:space="preserve">Swap that </w:t>
            </w:r>
            <w:proofErr w:type="gramStart"/>
            <w:r w:rsidRPr="00E975DF">
              <w:rPr>
                <w:lang w:val="en-GB"/>
              </w:rPr>
              <w:t>exchange</w:t>
            </w:r>
            <w:proofErr w:type="gramEnd"/>
            <w:r w:rsidRPr="00E975DF">
              <w:rPr>
                <w:lang w:val="en-GB"/>
              </w:rPr>
              <w:t xml:space="preserve"> interest and currency flows</w:t>
            </w:r>
          </w:p>
        </w:tc>
      </w:tr>
      <w:tr w:rsidR="00EE3B69" w:rsidRPr="007C41FD" w14:paraId="530C833A" w14:textId="77777777" w:rsidTr="00DC4EC8">
        <w:tc>
          <w:tcPr>
            <w:tcW w:w="1300" w:type="dxa"/>
            <w:tcBorders>
              <w:top w:val="single" w:sz="2" w:space="0" w:color="auto"/>
              <w:left w:val="single" w:sz="2" w:space="0" w:color="auto"/>
              <w:bottom w:val="single" w:sz="2" w:space="0" w:color="auto"/>
              <w:right w:val="single" w:sz="2" w:space="0" w:color="auto"/>
            </w:tcBorders>
          </w:tcPr>
          <w:p w14:paraId="6B3DB115" w14:textId="77777777" w:rsidR="00EE3B69" w:rsidRPr="00E975DF" w:rsidRDefault="00EE3B69" w:rsidP="00DC4EC8">
            <w:pPr>
              <w:pStyle w:val="NormalLeft"/>
              <w:rPr>
                <w:lang w:val="en-GB"/>
              </w:rPr>
            </w:pPr>
            <w:r w:rsidRPr="00E975DF">
              <w:rPr>
                <w:lang w:val="en-GB"/>
              </w:rPr>
              <w:t>D4</w:t>
            </w:r>
          </w:p>
        </w:tc>
        <w:tc>
          <w:tcPr>
            <w:tcW w:w="1857" w:type="dxa"/>
            <w:tcBorders>
              <w:top w:val="single" w:sz="2" w:space="0" w:color="auto"/>
              <w:left w:val="single" w:sz="2" w:space="0" w:color="auto"/>
              <w:bottom w:val="single" w:sz="2" w:space="0" w:color="auto"/>
              <w:right w:val="single" w:sz="2" w:space="0" w:color="auto"/>
            </w:tcBorders>
          </w:tcPr>
          <w:p w14:paraId="38BF6A71" w14:textId="77777777" w:rsidR="00EE3B69" w:rsidRPr="00E975DF" w:rsidRDefault="00EE3B69" w:rsidP="00DC4EC8">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2263359D" w14:textId="77777777" w:rsidR="00EE3B69" w:rsidRPr="00E975DF" w:rsidRDefault="00EE3B69" w:rsidP="00DC4EC8">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EE3B69" w:rsidRPr="00E975DF" w14:paraId="17CD80A8" w14:textId="77777777" w:rsidTr="00DC4EC8">
        <w:tc>
          <w:tcPr>
            <w:tcW w:w="1300" w:type="dxa"/>
            <w:tcBorders>
              <w:top w:val="single" w:sz="2" w:space="0" w:color="auto"/>
              <w:left w:val="single" w:sz="2" w:space="0" w:color="auto"/>
              <w:bottom w:val="single" w:sz="2" w:space="0" w:color="auto"/>
              <w:right w:val="single" w:sz="2" w:space="0" w:color="auto"/>
            </w:tcBorders>
          </w:tcPr>
          <w:p w14:paraId="221334F1" w14:textId="77777777" w:rsidR="00EE3B69" w:rsidRPr="00E975DF" w:rsidRDefault="00EE3B69" w:rsidP="00DC4EC8">
            <w:pPr>
              <w:pStyle w:val="NormalLeft"/>
              <w:rPr>
                <w:lang w:val="en-GB"/>
              </w:rPr>
            </w:pPr>
            <w:r w:rsidRPr="00E975DF">
              <w:rPr>
                <w:lang w:val="en-GB"/>
              </w:rPr>
              <w:t>D5</w:t>
            </w:r>
          </w:p>
        </w:tc>
        <w:tc>
          <w:tcPr>
            <w:tcW w:w="1857" w:type="dxa"/>
            <w:tcBorders>
              <w:top w:val="single" w:sz="2" w:space="0" w:color="auto"/>
              <w:left w:val="single" w:sz="2" w:space="0" w:color="auto"/>
              <w:bottom w:val="single" w:sz="2" w:space="0" w:color="auto"/>
              <w:right w:val="single" w:sz="2" w:space="0" w:color="auto"/>
            </w:tcBorders>
          </w:tcPr>
          <w:p w14:paraId="55E2D877" w14:textId="77777777" w:rsidR="00EE3B69" w:rsidRPr="00E975DF" w:rsidRDefault="00EE3B69" w:rsidP="00DC4EC8">
            <w:pPr>
              <w:pStyle w:val="NormalLeft"/>
              <w:rPr>
                <w:lang w:val="en-GB"/>
              </w:rPr>
            </w:pPr>
            <w:r w:rsidRPr="00E975DF">
              <w:rPr>
                <w:lang w:val="en-GB"/>
              </w:rPr>
              <w:t>Security swaps</w:t>
            </w:r>
          </w:p>
        </w:tc>
        <w:tc>
          <w:tcPr>
            <w:tcW w:w="6129" w:type="dxa"/>
            <w:tcBorders>
              <w:top w:val="single" w:sz="2" w:space="0" w:color="auto"/>
              <w:left w:val="single" w:sz="2" w:space="0" w:color="auto"/>
              <w:bottom w:val="single" w:sz="2" w:space="0" w:color="auto"/>
              <w:right w:val="single" w:sz="2" w:space="0" w:color="auto"/>
            </w:tcBorders>
          </w:tcPr>
          <w:p w14:paraId="7A97420A" w14:textId="77777777" w:rsidR="00EE3B69" w:rsidRPr="00E975DF" w:rsidRDefault="00EE3B69" w:rsidP="00DC4EC8">
            <w:pPr>
              <w:pStyle w:val="NormalLeft"/>
              <w:rPr>
                <w:lang w:val="en-GB"/>
              </w:rPr>
            </w:pPr>
            <w:r w:rsidRPr="00E975DF">
              <w:rPr>
                <w:lang w:val="en-GB"/>
              </w:rPr>
              <w:t xml:space="preserve">Swap that </w:t>
            </w:r>
            <w:proofErr w:type="gramStart"/>
            <w:r w:rsidRPr="00E975DF">
              <w:rPr>
                <w:lang w:val="en-GB"/>
              </w:rPr>
              <w:t>exchange</w:t>
            </w:r>
            <w:proofErr w:type="gramEnd"/>
            <w:r w:rsidRPr="00E975DF">
              <w:rPr>
                <w:lang w:val="en-GB"/>
              </w:rPr>
              <w:t xml:space="preserve"> securities</w:t>
            </w:r>
          </w:p>
        </w:tc>
      </w:tr>
      <w:tr w:rsidR="00EE3B69" w:rsidRPr="007C41FD" w14:paraId="529F0F65" w14:textId="77777777" w:rsidTr="00DC4EC8">
        <w:tc>
          <w:tcPr>
            <w:tcW w:w="1300" w:type="dxa"/>
            <w:tcBorders>
              <w:top w:val="single" w:sz="2" w:space="0" w:color="auto"/>
              <w:left w:val="single" w:sz="2" w:space="0" w:color="auto"/>
              <w:bottom w:val="single" w:sz="2" w:space="0" w:color="auto"/>
              <w:right w:val="single" w:sz="2" w:space="0" w:color="auto"/>
            </w:tcBorders>
          </w:tcPr>
          <w:p w14:paraId="41CD6CCC" w14:textId="77777777" w:rsidR="00EE3B69" w:rsidRPr="00E975DF" w:rsidRDefault="00EE3B69" w:rsidP="00DC4EC8">
            <w:pPr>
              <w:pStyle w:val="NormalLeft"/>
              <w:rPr>
                <w:lang w:val="en-GB"/>
              </w:rPr>
            </w:pPr>
            <w:r w:rsidRPr="00E975DF">
              <w:rPr>
                <w:lang w:val="en-GB"/>
              </w:rPr>
              <w:t>D7</w:t>
            </w:r>
          </w:p>
        </w:tc>
        <w:tc>
          <w:tcPr>
            <w:tcW w:w="1857" w:type="dxa"/>
            <w:tcBorders>
              <w:top w:val="single" w:sz="2" w:space="0" w:color="auto"/>
              <w:left w:val="single" w:sz="2" w:space="0" w:color="auto"/>
              <w:bottom w:val="single" w:sz="2" w:space="0" w:color="auto"/>
              <w:right w:val="single" w:sz="2" w:space="0" w:color="auto"/>
            </w:tcBorders>
          </w:tcPr>
          <w:p w14:paraId="00D397B1"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506F2303" w14:textId="77777777" w:rsidR="00EE3B69" w:rsidRPr="00E975DF" w:rsidRDefault="00EE3B69" w:rsidP="00DC4EC8">
            <w:pPr>
              <w:pStyle w:val="NormalLeft"/>
              <w:rPr>
                <w:lang w:val="en-GB"/>
              </w:rPr>
            </w:pPr>
            <w:r w:rsidRPr="00E975DF">
              <w:rPr>
                <w:lang w:val="en-GB"/>
              </w:rPr>
              <w:t>Swaps mainly exposed to catastrophe or weather risk</w:t>
            </w:r>
          </w:p>
        </w:tc>
      </w:tr>
      <w:tr w:rsidR="00EE3B69" w:rsidRPr="007C41FD" w14:paraId="4237EC7B" w14:textId="77777777" w:rsidTr="00DC4EC8">
        <w:tc>
          <w:tcPr>
            <w:tcW w:w="1300" w:type="dxa"/>
            <w:tcBorders>
              <w:top w:val="single" w:sz="2" w:space="0" w:color="auto"/>
              <w:left w:val="single" w:sz="2" w:space="0" w:color="auto"/>
              <w:bottom w:val="single" w:sz="2" w:space="0" w:color="auto"/>
              <w:right w:val="single" w:sz="2" w:space="0" w:color="auto"/>
            </w:tcBorders>
          </w:tcPr>
          <w:p w14:paraId="3B1E6AD0" w14:textId="77777777" w:rsidR="00EE3B69" w:rsidRPr="00E975DF" w:rsidRDefault="00EE3B69" w:rsidP="00DC4EC8">
            <w:pPr>
              <w:pStyle w:val="NormalLeft"/>
              <w:rPr>
                <w:lang w:val="en-GB"/>
              </w:rPr>
            </w:pPr>
            <w:r w:rsidRPr="00E975DF">
              <w:rPr>
                <w:lang w:val="en-GB"/>
              </w:rPr>
              <w:t>D8</w:t>
            </w:r>
          </w:p>
        </w:tc>
        <w:tc>
          <w:tcPr>
            <w:tcW w:w="1857" w:type="dxa"/>
            <w:tcBorders>
              <w:top w:val="single" w:sz="2" w:space="0" w:color="auto"/>
              <w:left w:val="single" w:sz="2" w:space="0" w:color="auto"/>
              <w:bottom w:val="single" w:sz="2" w:space="0" w:color="auto"/>
              <w:right w:val="single" w:sz="2" w:space="0" w:color="auto"/>
            </w:tcBorders>
          </w:tcPr>
          <w:p w14:paraId="18F46E3A"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7435778A" w14:textId="77777777" w:rsidR="00EE3B69" w:rsidRPr="00E975DF" w:rsidRDefault="00EE3B69" w:rsidP="00DC4EC8">
            <w:pPr>
              <w:pStyle w:val="NormalLeft"/>
              <w:rPr>
                <w:lang w:val="en-GB"/>
              </w:rPr>
            </w:pPr>
            <w:r w:rsidRPr="00E975DF">
              <w:rPr>
                <w:lang w:val="en-GB"/>
              </w:rPr>
              <w:t>Swaps mainly exposed to mortality risk</w:t>
            </w:r>
          </w:p>
        </w:tc>
      </w:tr>
      <w:tr w:rsidR="00EE3B69" w:rsidRPr="007C41FD" w14:paraId="2E4B0DB0" w14:textId="77777777" w:rsidTr="00DC4EC8">
        <w:tc>
          <w:tcPr>
            <w:tcW w:w="1300" w:type="dxa"/>
            <w:tcBorders>
              <w:top w:val="single" w:sz="2" w:space="0" w:color="auto"/>
              <w:left w:val="single" w:sz="2" w:space="0" w:color="auto"/>
              <w:bottom w:val="single" w:sz="2" w:space="0" w:color="auto"/>
              <w:right w:val="single" w:sz="2" w:space="0" w:color="auto"/>
            </w:tcBorders>
          </w:tcPr>
          <w:p w14:paraId="7678148E" w14:textId="77777777" w:rsidR="00EE3B69" w:rsidRPr="00E975DF" w:rsidRDefault="00EE3B69" w:rsidP="00DC4EC8">
            <w:pPr>
              <w:pStyle w:val="NormalLeft"/>
              <w:rPr>
                <w:lang w:val="en-GB"/>
              </w:rPr>
            </w:pPr>
            <w:r w:rsidRPr="00E975DF">
              <w:rPr>
                <w:lang w:val="en-GB"/>
              </w:rPr>
              <w:t>D9</w:t>
            </w:r>
          </w:p>
        </w:tc>
        <w:tc>
          <w:tcPr>
            <w:tcW w:w="1857" w:type="dxa"/>
            <w:tcBorders>
              <w:top w:val="single" w:sz="2" w:space="0" w:color="auto"/>
              <w:left w:val="single" w:sz="2" w:space="0" w:color="auto"/>
              <w:bottom w:val="single" w:sz="2" w:space="0" w:color="auto"/>
              <w:right w:val="single" w:sz="2" w:space="0" w:color="auto"/>
            </w:tcBorders>
          </w:tcPr>
          <w:p w14:paraId="77B97EAC"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223D8CB0" w14:textId="77777777" w:rsidR="00EE3B69" w:rsidRPr="00E975DF" w:rsidRDefault="00EE3B69" w:rsidP="00DC4EC8">
            <w:pPr>
              <w:pStyle w:val="NormalLeft"/>
              <w:rPr>
                <w:lang w:val="en-GB"/>
              </w:rPr>
            </w:pPr>
            <w:r w:rsidRPr="00E975DF">
              <w:rPr>
                <w:lang w:val="en-GB"/>
              </w:rPr>
              <w:t>Other swaps, not classified under the above categories</w:t>
            </w:r>
          </w:p>
        </w:tc>
      </w:tr>
      <w:tr w:rsidR="00EE3B69" w:rsidRPr="007C41FD" w14:paraId="19E94B50" w14:textId="77777777" w:rsidTr="00DC4EC8">
        <w:tc>
          <w:tcPr>
            <w:tcW w:w="1300" w:type="dxa"/>
            <w:tcBorders>
              <w:top w:val="single" w:sz="2" w:space="0" w:color="auto"/>
              <w:left w:val="single" w:sz="2" w:space="0" w:color="auto"/>
              <w:bottom w:val="single" w:sz="2" w:space="0" w:color="auto"/>
              <w:right w:val="single" w:sz="2" w:space="0" w:color="auto"/>
            </w:tcBorders>
          </w:tcPr>
          <w:p w14:paraId="1058D2EF" w14:textId="77777777" w:rsidR="00EE3B69" w:rsidRPr="00E975DF" w:rsidRDefault="00EE3B69" w:rsidP="00DC4EC8">
            <w:pPr>
              <w:pStyle w:val="NormalLeft"/>
              <w:rPr>
                <w:lang w:val="en-GB"/>
              </w:rPr>
            </w:pPr>
            <w:r w:rsidRPr="00E975DF">
              <w:rPr>
                <w:i/>
                <w:iCs/>
                <w:lang w:val="en-GB"/>
              </w:rPr>
              <w:t>E</w:t>
            </w:r>
          </w:p>
        </w:tc>
        <w:tc>
          <w:tcPr>
            <w:tcW w:w="1857" w:type="dxa"/>
            <w:tcBorders>
              <w:top w:val="single" w:sz="2" w:space="0" w:color="auto"/>
              <w:left w:val="single" w:sz="2" w:space="0" w:color="auto"/>
              <w:bottom w:val="single" w:sz="2" w:space="0" w:color="auto"/>
              <w:right w:val="single" w:sz="2" w:space="0" w:color="auto"/>
            </w:tcBorders>
          </w:tcPr>
          <w:p w14:paraId="3AA0E4EE" w14:textId="77777777" w:rsidR="00EE3B69" w:rsidRPr="00E975DF" w:rsidRDefault="00EE3B69" w:rsidP="00DC4EC8">
            <w:pPr>
              <w:pStyle w:val="NormalLeft"/>
              <w:rPr>
                <w:lang w:val="en-GB"/>
              </w:rPr>
            </w:pPr>
            <w:r w:rsidRPr="00E975DF">
              <w:rPr>
                <w:i/>
                <w:iCs/>
                <w:lang w:val="en-GB"/>
              </w:rPr>
              <w:t>Forwards</w:t>
            </w:r>
          </w:p>
        </w:tc>
        <w:tc>
          <w:tcPr>
            <w:tcW w:w="6129" w:type="dxa"/>
            <w:tcBorders>
              <w:top w:val="single" w:sz="2" w:space="0" w:color="auto"/>
              <w:left w:val="single" w:sz="2" w:space="0" w:color="auto"/>
              <w:bottom w:val="single" w:sz="2" w:space="0" w:color="auto"/>
              <w:right w:val="single" w:sz="2" w:space="0" w:color="auto"/>
            </w:tcBorders>
          </w:tcPr>
          <w:p w14:paraId="497B4A96" w14:textId="77777777" w:rsidR="00EE3B69" w:rsidRPr="00E975DF" w:rsidRDefault="00EE3B69" w:rsidP="00DC4EC8">
            <w:pPr>
              <w:pStyle w:val="NormalLeft"/>
              <w:rPr>
                <w:lang w:val="en-GB"/>
              </w:rPr>
            </w:pPr>
            <w:r w:rsidRPr="00E975DF">
              <w:rPr>
                <w:i/>
                <w:iCs/>
                <w:lang w:val="en-GB"/>
              </w:rPr>
              <w:t>Non-standardised contract between two parties to buy or sell an asset at a specified future time at a price agreed today</w:t>
            </w:r>
          </w:p>
        </w:tc>
      </w:tr>
      <w:tr w:rsidR="00EE3B69" w:rsidRPr="007C41FD" w14:paraId="49A16C69" w14:textId="77777777" w:rsidTr="00DC4EC8">
        <w:tc>
          <w:tcPr>
            <w:tcW w:w="1300" w:type="dxa"/>
            <w:tcBorders>
              <w:top w:val="single" w:sz="2" w:space="0" w:color="auto"/>
              <w:left w:val="single" w:sz="2" w:space="0" w:color="auto"/>
              <w:bottom w:val="single" w:sz="2" w:space="0" w:color="auto"/>
              <w:right w:val="single" w:sz="2" w:space="0" w:color="auto"/>
            </w:tcBorders>
          </w:tcPr>
          <w:p w14:paraId="25FB0857" w14:textId="77777777" w:rsidR="00EE3B69" w:rsidRPr="00E975DF" w:rsidRDefault="00EE3B69" w:rsidP="00DC4EC8">
            <w:pPr>
              <w:pStyle w:val="NormalLeft"/>
              <w:rPr>
                <w:lang w:val="en-GB"/>
              </w:rPr>
            </w:pPr>
            <w:r w:rsidRPr="00E975DF">
              <w:rPr>
                <w:lang w:val="en-GB"/>
              </w:rPr>
              <w:t>E1</w:t>
            </w:r>
          </w:p>
        </w:tc>
        <w:tc>
          <w:tcPr>
            <w:tcW w:w="1857" w:type="dxa"/>
            <w:tcBorders>
              <w:top w:val="single" w:sz="2" w:space="0" w:color="auto"/>
              <w:left w:val="single" w:sz="2" w:space="0" w:color="auto"/>
              <w:bottom w:val="single" w:sz="2" w:space="0" w:color="auto"/>
              <w:right w:val="single" w:sz="2" w:space="0" w:color="auto"/>
            </w:tcBorders>
          </w:tcPr>
          <w:p w14:paraId="2A7BC800" w14:textId="77777777" w:rsidR="00EE3B69" w:rsidRPr="00E975DF" w:rsidRDefault="00EE3B69" w:rsidP="00DC4EC8">
            <w:pPr>
              <w:pStyle w:val="NormalLeft"/>
              <w:rPr>
                <w:lang w:val="en-GB"/>
              </w:rPr>
            </w:pPr>
            <w:r w:rsidRPr="00E975DF">
              <w:rPr>
                <w:lang w:val="en-GB"/>
              </w:rPr>
              <w:t>Forward interest rate agreement</w:t>
            </w:r>
          </w:p>
        </w:tc>
        <w:tc>
          <w:tcPr>
            <w:tcW w:w="6129" w:type="dxa"/>
            <w:tcBorders>
              <w:top w:val="single" w:sz="2" w:space="0" w:color="auto"/>
              <w:left w:val="single" w:sz="2" w:space="0" w:color="auto"/>
              <w:bottom w:val="single" w:sz="2" w:space="0" w:color="auto"/>
              <w:right w:val="single" w:sz="2" w:space="0" w:color="auto"/>
            </w:tcBorders>
          </w:tcPr>
          <w:p w14:paraId="69B46C08" w14:textId="77777777" w:rsidR="00EE3B69" w:rsidRPr="00E975DF" w:rsidRDefault="00EE3B69" w:rsidP="00DC4EC8">
            <w:pPr>
              <w:pStyle w:val="NormalLeft"/>
              <w:rPr>
                <w:lang w:val="en-GB"/>
              </w:rPr>
            </w:pPr>
            <w:r w:rsidRPr="00E975DF">
              <w:rPr>
                <w:lang w:val="en-GB"/>
              </w:rPr>
              <w:t>Forward contract in which typicaly one party pays a fixed interest rate, and receives a variable interest rate usualy based on an underlying index rate, at the predefined forward date</w:t>
            </w:r>
          </w:p>
        </w:tc>
      </w:tr>
      <w:tr w:rsidR="00EE3B69" w:rsidRPr="007C41FD" w14:paraId="53B5FF46" w14:textId="77777777" w:rsidTr="00DC4EC8">
        <w:tc>
          <w:tcPr>
            <w:tcW w:w="1300" w:type="dxa"/>
            <w:tcBorders>
              <w:top w:val="single" w:sz="2" w:space="0" w:color="auto"/>
              <w:left w:val="single" w:sz="2" w:space="0" w:color="auto"/>
              <w:bottom w:val="single" w:sz="2" w:space="0" w:color="auto"/>
              <w:right w:val="single" w:sz="2" w:space="0" w:color="auto"/>
            </w:tcBorders>
          </w:tcPr>
          <w:p w14:paraId="50C8DB80" w14:textId="77777777" w:rsidR="00EE3B69" w:rsidRPr="00E975DF" w:rsidRDefault="00EE3B69" w:rsidP="00DC4EC8">
            <w:pPr>
              <w:pStyle w:val="NormalLeft"/>
              <w:rPr>
                <w:lang w:val="en-GB"/>
              </w:rPr>
            </w:pPr>
            <w:r w:rsidRPr="00E975DF">
              <w:rPr>
                <w:lang w:val="en-GB"/>
              </w:rPr>
              <w:t>E2</w:t>
            </w:r>
          </w:p>
        </w:tc>
        <w:tc>
          <w:tcPr>
            <w:tcW w:w="1857" w:type="dxa"/>
            <w:tcBorders>
              <w:top w:val="single" w:sz="2" w:space="0" w:color="auto"/>
              <w:left w:val="single" w:sz="2" w:space="0" w:color="auto"/>
              <w:bottom w:val="single" w:sz="2" w:space="0" w:color="auto"/>
              <w:right w:val="single" w:sz="2" w:space="0" w:color="auto"/>
            </w:tcBorders>
          </w:tcPr>
          <w:p w14:paraId="449991CB" w14:textId="77777777" w:rsidR="00EE3B69" w:rsidRPr="00E975DF" w:rsidRDefault="00EE3B69" w:rsidP="00DC4EC8">
            <w:pPr>
              <w:pStyle w:val="NormalLeft"/>
              <w:rPr>
                <w:lang w:val="en-GB"/>
              </w:rPr>
            </w:pPr>
            <w:r w:rsidRPr="00E975DF">
              <w:rPr>
                <w:lang w:val="en-GB"/>
              </w:rPr>
              <w:t>Forward exchange rate agreement</w:t>
            </w:r>
          </w:p>
        </w:tc>
        <w:tc>
          <w:tcPr>
            <w:tcW w:w="6129" w:type="dxa"/>
            <w:tcBorders>
              <w:top w:val="single" w:sz="2" w:space="0" w:color="auto"/>
              <w:left w:val="single" w:sz="2" w:space="0" w:color="auto"/>
              <w:bottom w:val="single" w:sz="2" w:space="0" w:color="auto"/>
              <w:right w:val="single" w:sz="2" w:space="0" w:color="auto"/>
            </w:tcBorders>
          </w:tcPr>
          <w:p w14:paraId="527AFFD9" w14:textId="77777777" w:rsidR="00EE3B69" w:rsidRPr="00E975DF" w:rsidRDefault="00EE3B69" w:rsidP="00DC4EC8">
            <w:pPr>
              <w:pStyle w:val="NormalLeft"/>
              <w:rPr>
                <w:lang w:val="en-GB"/>
              </w:rPr>
            </w:pPr>
            <w:r w:rsidRPr="00E975DF">
              <w:rPr>
                <w:lang w:val="en-GB"/>
              </w:rPr>
              <w:t>Forward contract in which one party pays an amount in one currency, and receives an equivalent amount in a different currency resulting from the conversion using the contractual exchange rate, at the predefined forward date</w:t>
            </w:r>
          </w:p>
        </w:tc>
      </w:tr>
      <w:tr w:rsidR="00EE3B69" w:rsidRPr="007C41FD" w14:paraId="09FCF451" w14:textId="77777777" w:rsidTr="00DC4EC8">
        <w:tc>
          <w:tcPr>
            <w:tcW w:w="1300" w:type="dxa"/>
            <w:tcBorders>
              <w:top w:val="single" w:sz="2" w:space="0" w:color="auto"/>
              <w:left w:val="single" w:sz="2" w:space="0" w:color="auto"/>
              <w:bottom w:val="single" w:sz="2" w:space="0" w:color="auto"/>
              <w:right w:val="single" w:sz="2" w:space="0" w:color="auto"/>
            </w:tcBorders>
          </w:tcPr>
          <w:p w14:paraId="080EF94C" w14:textId="77777777" w:rsidR="00EE3B69" w:rsidRPr="00E975DF" w:rsidRDefault="00EE3B69" w:rsidP="00DC4EC8">
            <w:pPr>
              <w:pStyle w:val="NormalLeft"/>
              <w:rPr>
                <w:lang w:val="en-GB"/>
              </w:rPr>
            </w:pPr>
            <w:r w:rsidRPr="00E975DF">
              <w:rPr>
                <w:lang w:val="en-GB"/>
              </w:rPr>
              <w:t>E7</w:t>
            </w:r>
          </w:p>
        </w:tc>
        <w:tc>
          <w:tcPr>
            <w:tcW w:w="1857" w:type="dxa"/>
            <w:tcBorders>
              <w:top w:val="single" w:sz="2" w:space="0" w:color="auto"/>
              <w:left w:val="single" w:sz="2" w:space="0" w:color="auto"/>
              <w:bottom w:val="single" w:sz="2" w:space="0" w:color="auto"/>
              <w:right w:val="single" w:sz="2" w:space="0" w:color="auto"/>
            </w:tcBorders>
          </w:tcPr>
          <w:p w14:paraId="417E9C6B" w14:textId="77777777" w:rsidR="00EE3B69" w:rsidRPr="00E975DF" w:rsidRDefault="00EE3B69" w:rsidP="00DC4EC8">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31439D79" w14:textId="77777777" w:rsidR="00EE3B69" w:rsidRPr="00E975DF" w:rsidRDefault="00EE3B69" w:rsidP="00DC4EC8">
            <w:pPr>
              <w:pStyle w:val="NormalLeft"/>
              <w:rPr>
                <w:lang w:val="en-GB"/>
              </w:rPr>
            </w:pPr>
            <w:r w:rsidRPr="00E975DF">
              <w:rPr>
                <w:lang w:val="en-GB"/>
              </w:rPr>
              <w:t>Forwards mainly exposed to catastrophe or weather risk</w:t>
            </w:r>
          </w:p>
        </w:tc>
      </w:tr>
      <w:tr w:rsidR="00EE3B69" w:rsidRPr="007C41FD" w14:paraId="021A3812" w14:textId="77777777" w:rsidTr="00DC4EC8">
        <w:tc>
          <w:tcPr>
            <w:tcW w:w="1300" w:type="dxa"/>
            <w:tcBorders>
              <w:top w:val="single" w:sz="2" w:space="0" w:color="auto"/>
              <w:left w:val="single" w:sz="2" w:space="0" w:color="auto"/>
              <w:bottom w:val="single" w:sz="2" w:space="0" w:color="auto"/>
              <w:right w:val="single" w:sz="2" w:space="0" w:color="auto"/>
            </w:tcBorders>
          </w:tcPr>
          <w:p w14:paraId="4835743C" w14:textId="77777777" w:rsidR="00EE3B69" w:rsidRPr="00E975DF" w:rsidRDefault="00EE3B69" w:rsidP="00DC4EC8">
            <w:pPr>
              <w:pStyle w:val="NormalLeft"/>
              <w:rPr>
                <w:lang w:val="en-GB"/>
              </w:rPr>
            </w:pPr>
            <w:r w:rsidRPr="00E975DF">
              <w:rPr>
                <w:lang w:val="en-GB"/>
              </w:rPr>
              <w:t>E8</w:t>
            </w:r>
          </w:p>
        </w:tc>
        <w:tc>
          <w:tcPr>
            <w:tcW w:w="1857" w:type="dxa"/>
            <w:tcBorders>
              <w:top w:val="single" w:sz="2" w:space="0" w:color="auto"/>
              <w:left w:val="single" w:sz="2" w:space="0" w:color="auto"/>
              <w:bottom w:val="single" w:sz="2" w:space="0" w:color="auto"/>
              <w:right w:val="single" w:sz="2" w:space="0" w:color="auto"/>
            </w:tcBorders>
          </w:tcPr>
          <w:p w14:paraId="45B8ED1A" w14:textId="77777777" w:rsidR="00EE3B69" w:rsidRPr="00E975DF" w:rsidRDefault="00EE3B69" w:rsidP="00DC4EC8">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626CC6F9" w14:textId="77777777" w:rsidR="00EE3B69" w:rsidRPr="00E975DF" w:rsidRDefault="00EE3B69" w:rsidP="00DC4EC8">
            <w:pPr>
              <w:pStyle w:val="NormalLeft"/>
              <w:rPr>
                <w:lang w:val="en-GB"/>
              </w:rPr>
            </w:pPr>
            <w:r w:rsidRPr="00E975DF">
              <w:rPr>
                <w:lang w:val="en-GB"/>
              </w:rPr>
              <w:t>Forwards mainly exposed to mortality risk</w:t>
            </w:r>
          </w:p>
        </w:tc>
      </w:tr>
      <w:tr w:rsidR="00EE3B69" w:rsidRPr="007C41FD" w14:paraId="24BFE580" w14:textId="77777777" w:rsidTr="00DC4EC8">
        <w:tc>
          <w:tcPr>
            <w:tcW w:w="1300" w:type="dxa"/>
            <w:tcBorders>
              <w:top w:val="single" w:sz="2" w:space="0" w:color="auto"/>
              <w:left w:val="single" w:sz="2" w:space="0" w:color="auto"/>
              <w:bottom w:val="single" w:sz="2" w:space="0" w:color="auto"/>
              <w:right w:val="single" w:sz="2" w:space="0" w:color="auto"/>
            </w:tcBorders>
          </w:tcPr>
          <w:p w14:paraId="42E5B672" w14:textId="77777777" w:rsidR="00EE3B69" w:rsidRPr="00E975DF" w:rsidRDefault="00EE3B69" w:rsidP="00DC4EC8">
            <w:pPr>
              <w:pStyle w:val="NormalLeft"/>
              <w:rPr>
                <w:lang w:val="en-GB"/>
              </w:rPr>
            </w:pPr>
            <w:r w:rsidRPr="00E975DF">
              <w:rPr>
                <w:lang w:val="en-GB"/>
              </w:rPr>
              <w:t>E9</w:t>
            </w:r>
          </w:p>
        </w:tc>
        <w:tc>
          <w:tcPr>
            <w:tcW w:w="1857" w:type="dxa"/>
            <w:tcBorders>
              <w:top w:val="single" w:sz="2" w:space="0" w:color="auto"/>
              <w:left w:val="single" w:sz="2" w:space="0" w:color="auto"/>
              <w:bottom w:val="single" w:sz="2" w:space="0" w:color="auto"/>
              <w:right w:val="single" w:sz="2" w:space="0" w:color="auto"/>
            </w:tcBorders>
          </w:tcPr>
          <w:p w14:paraId="01951E31"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0B4020F" w14:textId="77777777" w:rsidR="00EE3B69" w:rsidRPr="00E975DF" w:rsidRDefault="00EE3B69" w:rsidP="00DC4EC8">
            <w:pPr>
              <w:pStyle w:val="NormalLeft"/>
              <w:rPr>
                <w:lang w:val="en-GB"/>
              </w:rPr>
            </w:pPr>
            <w:r w:rsidRPr="00E975DF">
              <w:rPr>
                <w:lang w:val="en-GB"/>
              </w:rPr>
              <w:t>Other forwards, not classified under the above categories</w:t>
            </w:r>
          </w:p>
        </w:tc>
      </w:tr>
      <w:tr w:rsidR="00EE3B69" w:rsidRPr="007C41FD" w14:paraId="107DD1AD" w14:textId="77777777" w:rsidTr="00DC4EC8">
        <w:tc>
          <w:tcPr>
            <w:tcW w:w="1300" w:type="dxa"/>
            <w:tcBorders>
              <w:top w:val="single" w:sz="2" w:space="0" w:color="auto"/>
              <w:left w:val="single" w:sz="2" w:space="0" w:color="auto"/>
              <w:bottom w:val="single" w:sz="2" w:space="0" w:color="auto"/>
              <w:right w:val="single" w:sz="2" w:space="0" w:color="auto"/>
            </w:tcBorders>
          </w:tcPr>
          <w:p w14:paraId="70D41B97" w14:textId="77777777" w:rsidR="00EE3B69" w:rsidRPr="00E975DF" w:rsidRDefault="00EE3B69" w:rsidP="00DC4EC8">
            <w:pPr>
              <w:pStyle w:val="NormalLeft"/>
              <w:rPr>
                <w:lang w:val="en-GB"/>
              </w:rPr>
            </w:pPr>
            <w:r w:rsidRPr="00E975DF">
              <w:rPr>
                <w:i/>
                <w:iCs/>
                <w:lang w:val="en-GB"/>
              </w:rPr>
              <w:t>F</w:t>
            </w:r>
          </w:p>
        </w:tc>
        <w:tc>
          <w:tcPr>
            <w:tcW w:w="1857" w:type="dxa"/>
            <w:tcBorders>
              <w:top w:val="single" w:sz="2" w:space="0" w:color="auto"/>
              <w:left w:val="single" w:sz="2" w:space="0" w:color="auto"/>
              <w:bottom w:val="single" w:sz="2" w:space="0" w:color="auto"/>
              <w:right w:val="single" w:sz="2" w:space="0" w:color="auto"/>
            </w:tcBorders>
          </w:tcPr>
          <w:p w14:paraId="1433639F" w14:textId="77777777" w:rsidR="00EE3B69" w:rsidRPr="00E975DF" w:rsidRDefault="00EE3B69" w:rsidP="00DC4EC8">
            <w:pPr>
              <w:pStyle w:val="NormalLeft"/>
              <w:rPr>
                <w:lang w:val="en-GB"/>
              </w:rPr>
            </w:pPr>
            <w:r w:rsidRPr="00E975DF">
              <w:rPr>
                <w:i/>
                <w:iCs/>
                <w:lang w:val="en-GB"/>
              </w:rPr>
              <w:t>Credit derivatives</w:t>
            </w:r>
          </w:p>
        </w:tc>
        <w:tc>
          <w:tcPr>
            <w:tcW w:w="6129" w:type="dxa"/>
            <w:tcBorders>
              <w:top w:val="single" w:sz="2" w:space="0" w:color="auto"/>
              <w:left w:val="single" w:sz="2" w:space="0" w:color="auto"/>
              <w:bottom w:val="single" w:sz="2" w:space="0" w:color="auto"/>
              <w:right w:val="single" w:sz="2" w:space="0" w:color="auto"/>
            </w:tcBorders>
          </w:tcPr>
          <w:p w14:paraId="128196AB" w14:textId="77777777" w:rsidR="00EE3B69" w:rsidRPr="00E975DF" w:rsidRDefault="00EE3B69" w:rsidP="00DC4EC8">
            <w:pPr>
              <w:pStyle w:val="NormalLeft"/>
              <w:rPr>
                <w:lang w:val="en-GB"/>
              </w:rPr>
            </w:pPr>
            <w:r w:rsidRPr="00E975DF">
              <w:rPr>
                <w:i/>
                <w:iCs/>
                <w:lang w:val="en-GB"/>
              </w:rPr>
              <w:t>Derivative whose value is derived from the credit risk on an underlying bond, loan or any other financial asset</w:t>
            </w:r>
          </w:p>
        </w:tc>
      </w:tr>
      <w:tr w:rsidR="00EE3B69" w:rsidRPr="007C41FD" w14:paraId="14A1D30E" w14:textId="77777777" w:rsidTr="00DC4EC8">
        <w:tc>
          <w:tcPr>
            <w:tcW w:w="1300" w:type="dxa"/>
            <w:tcBorders>
              <w:top w:val="single" w:sz="2" w:space="0" w:color="auto"/>
              <w:left w:val="single" w:sz="2" w:space="0" w:color="auto"/>
              <w:bottom w:val="single" w:sz="2" w:space="0" w:color="auto"/>
              <w:right w:val="single" w:sz="2" w:space="0" w:color="auto"/>
            </w:tcBorders>
          </w:tcPr>
          <w:p w14:paraId="45E18C20" w14:textId="77777777" w:rsidR="00EE3B69" w:rsidRPr="00E975DF" w:rsidRDefault="00EE3B69" w:rsidP="00DC4EC8">
            <w:pPr>
              <w:pStyle w:val="NormalLeft"/>
              <w:rPr>
                <w:lang w:val="en-GB"/>
              </w:rPr>
            </w:pPr>
            <w:r w:rsidRPr="00E975DF">
              <w:rPr>
                <w:lang w:val="en-GB"/>
              </w:rPr>
              <w:t>F1</w:t>
            </w:r>
          </w:p>
        </w:tc>
        <w:tc>
          <w:tcPr>
            <w:tcW w:w="1857" w:type="dxa"/>
            <w:tcBorders>
              <w:top w:val="single" w:sz="2" w:space="0" w:color="auto"/>
              <w:left w:val="single" w:sz="2" w:space="0" w:color="auto"/>
              <w:bottom w:val="single" w:sz="2" w:space="0" w:color="auto"/>
              <w:right w:val="single" w:sz="2" w:space="0" w:color="auto"/>
            </w:tcBorders>
          </w:tcPr>
          <w:p w14:paraId="78C97CE4" w14:textId="77777777" w:rsidR="00EE3B69" w:rsidRPr="00E975DF" w:rsidRDefault="00EE3B69" w:rsidP="00DC4EC8">
            <w:pPr>
              <w:pStyle w:val="NormalLeft"/>
              <w:rPr>
                <w:lang w:val="en-GB"/>
              </w:rPr>
            </w:pPr>
            <w:r w:rsidRPr="00E975DF">
              <w:rPr>
                <w:lang w:val="en-GB"/>
              </w:rPr>
              <w:t>Credit default swap</w:t>
            </w:r>
          </w:p>
        </w:tc>
        <w:tc>
          <w:tcPr>
            <w:tcW w:w="6129" w:type="dxa"/>
            <w:tcBorders>
              <w:top w:val="single" w:sz="2" w:space="0" w:color="auto"/>
              <w:left w:val="single" w:sz="2" w:space="0" w:color="auto"/>
              <w:bottom w:val="single" w:sz="2" w:space="0" w:color="auto"/>
              <w:right w:val="single" w:sz="2" w:space="0" w:color="auto"/>
            </w:tcBorders>
          </w:tcPr>
          <w:p w14:paraId="64C92BCA" w14:textId="77777777" w:rsidR="00EE3B69" w:rsidRPr="00E975DF" w:rsidRDefault="00EE3B69" w:rsidP="00DC4EC8">
            <w:pPr>
              <w:pStyle w:val="NormalLeft"/>
              <w:rPr>
                <w:lang w:val="en-GB"/>
              </w:rPr>
            </w:pPr>
            <w:r w:rsidRPr="00E975DF">
              <w:rPr>
                <w:lang w:val="en-GB"/>
              </w:rPr>
              <w:t>Credit derivative transaction in which two parties enter into an agreement whereby one party pays the other a fixed periodic coupon for the specified life on the agreement and the other party makes no payments unless a credit event relating to a predetermined reference asset occurs</w:t>
            </w:r>
          </w:p>
        </w:tc>
      </w:tr>
      <w:tr w:rsidR="00EE3B69" w:rsidRPr="007C41FD" w14:paraId="7A336ACF" w14:textId="77777777" w:rsidTr="00DC4EC8">
        <w:tc>
          <w:tcPr>
            <w:tcW w:w="1300" w:type="dxa"/>
            <w:tcBorders>
              <w:top w:val="single" w:sz="2" w:space="0" w:color="auto"/>
              <w:left w:val="single" w:sz="2" w:space="0" w:color="auto"/>
              <w:bottom w:val="single" w:sz="2" w:space="0" w:color="auto"/>
              <w:right w:val="single" w:sz="2" w:space="0" w:color="auto"/>
            </w:tcBorders>
          </w:tcPr>
          <w:p w14:paraId="1F2A7E6E" w14:textId="77777777" w:rsidR="00EE3B69" w:rsidRPr="00E975DF" w:rsidRDefault="00EE3B69" w:rsidP="00DC4EC8">
            <w:pPr>
              <w:pStyle w:val="NormalLeft"/>
              <w:rPr>
                <w:lang w:val="en-GB"/>
              </w:rPr>
            </w:pPr>
            <w:r w:rsidRPr="00E975DF">
              <w:rPr>
                <w:lang w:val="en-GB"/>
              </w:rPr>
              <w:t>F2</w:t>
            </w:r>
          </w:p>
        </w:tc>
        <w:tc>
          <w:tcPr>
            <w:tcW w:w="1857" w:type="dxa"/>
            <w:tcBorders>
              <w:top w:val="single" w:sz="2" w:space="0" w:color="auto"/>
              <w:left w:val="single" w:sz="2" w:space="0" w:color="auto"/>
              <w:bottom w:val="single" w:sz="2" w:space="0" w:color="auto"/>
              <w:right w:val="single" w:sz="2" w:space="0" w:color="auto"/>
            </w:tcBorders>
          </w:tcPr>
          <w:p w14:paraId="3C40FA3C" w14:textId="77777777" w:rsidR="00EE3B69" w:rsidRPr="00E975DF" w:rsidRDefault="00EE3B69" w:rsidP="00DC4EC8">
            <w:pPr>
              <w:pStyle w:val="NormalLeft"/>
              <w:rPr>
                <w:lang w:val="en-GB"/>
              </w:rPr>
            </w:pPr>
            <w:r w:rsidRPr="00E975DF">
              <w:rPr>
                <w:lang w:val="en-GB"/>
              </w:rPr>
              <w:t>Credit spread option</w:t>
            </w:r>
          </w:p>
        </w:tc>
        <w:tc>
          <w:tcPr>
            <w:tcW w:w="6129" w:type="dxa"/>
            <w:tcBorders>
              <w:top w:val="single" w:sz="2" w:space="0" w:color="auto"/>
              <w:left w:val="single" w:sz="2" w:space="0" w:color="auto"/>
              <w:bottom w:val="single" w:sz="2" w:space="0" w:color="auto"/>
              <w:right w:val="single" w:sz="2" w:space="0" w:color="auto"/>
            </w:tcBorders>
          </w:tcPr>
          <w:p w14:paraId="23CC9316" w14:textId="77777777" w:rsidR="00EE3B69" w:rsidRPr="00E975DF" w:rsidRDefault="00EE3B69" w:rsidP="00DC4EC8">
            <w:pPr>
              <w:pStyle w:val="NormalLeft"/>
              <w:rPr>
                <w:lang w:val="en-GB"/>
              </w:rPr>
            </w:pPr>
            <w:r w:rsidRPr="00E975DF">
              <w:rPr>
                <w:lang w:val="en-GB"/>
              </w:rPr>
              <w:t>Credit derivative that will generate cash flows if a given credit spread between two specific assets or benchmarks changes from its current level</w:t>
            </w:r>
          </w:p>
        </w:tc>
      </w:tr>
      <w:tr w:rsidR="00EE3B69" w:rsidRPr="007C41FD" w14:paraId="5DF60A12" w14:textId="77777777" w:rsidTr="00DC4EC8">
        <w:tc>
          <w:tcPr>
            <w:tcW w:w="1300" w:type="dxa"/>
            <w:tcBorders>
              <w:top w:val="single" w:sz="2" w:space="0" w:color="auto"/>
              <w:left w:val="single" w:sz="2" w:space="0" w:color="auto"/>
              <w:bottom w:val="single" w:sz="2" w:space="0" w:color="auto"/>
              <w:right w:val="single" w:sz="2" w:space="0" w:color="auto"/>
            </w:tcBorders>
          </w:tcPr>
          <w:p w14:paraId="219593C4" w14:textId="77777777" w:rsidR="00EE3B69" w:rsidRPr="00E975DF" w:rsidRDefault="00EE3B69" w:rsidP="00DC4EC8">
            <w:pPr>
              <w:pStyle w:val="NormalLeft"/>
              <w:rPr>
                <w:lang w:val="en-GB"/>
              </w:rPr>
            </w:pPr>
            <w:r w:rsidRPr="00E975DF">
              <w:rPr>
                <w:lang w:val="en-GB"/>
              </w:rPr>
              <w:t>F3</w:t>
            </w:r>
          </w:p>
        </w:tc>
        <w:tc>
          <w:tcPr>
            <w:tcW w:w="1857" w:type="dxa"/>
            <w:tcBorders>
              <w:top w:val="single" w:sz="2" w:space="0" w:color="auto"/>
              <w:left w:val="single" w:sz="2" w:space="0" w:color="auto"/>
              <w:bottom w:val="single" w:sz="2" w:space="0" w:color="auto"/>
              <w:right w:val="single" w:sz="2" w:space="0" w:color="auto"/>
            </w:tcBorders>
          </w:tcPr>
          <w:p w14:paraId="025296C1" w14:textId="77777777" w:rsidR="00EE3B69" w:rsidRPr="00E975DF" w:rsidRDefault="00EE3B69" w:rsidP="00DC4EC8">
            <w:pPr>
              <w:pStyle w:val="NormalLeft"/>
              <w:rPr>
                <w:lang w:val="en-GB"/>
              </w:rPr>
            </w:pPr>
            <w:r w:rsidRPr="00E975DF">
              <w:rPr>
                <w:lang w:val="en-GB"/>
              </w:rPr>
              <w:t>Credit spread swap</w:t>
            </w:r>
          </w:p>
        </w:tc>
        <w:tc>
          <w:tcPr>
            <w:tcW w:w="6129" w:type="dxa"/>
            <w:tcBorders>
              <w:top w:val="single" w:sz="2" w:space="0" w:color="auto"/>
              <w:left w:val="single" w:sz="2" w:space="0" w:color="auto"/>
              <w:bottom w:val="single" w:sz="2" w:space="0" w:color="auto"/>
              <w:right w:val="single" w:sz="2" w:space="0" w:color="auto"/>
            </w:tcBorders>
          </w:tcPr>
          <w:p w14:paraId="356E27B5" w14:textId="77777777" w:rsidR="00EE3B69" w:rsidRPr="00E975DF" w:rsidRDefault="00EE3B69" w:rsidP="00DC4EC8">
            <w:pPr>
              <w:pStyle w:val="NormalLeft"/>
              <w:rPr>
                <w:lang w:val="en-GB"/>
              </w:rPr>
            </w:pPr>
            <w:r w:rsidRPr="00E975DF">
              <w:rPr>
                <w:lang w:val="en-GB"/>
              </w:rPr>
              <w:t xml:space="preserve">A swap in which one party makes a fixed payment to the other on the swap's settlement date and the second party pays </w:t>
            </w:r>
            <w:r w:rsidRPr="00E975DF">
              <w:rPr>
                <w:lang w:val="en-GB"/>
              </w:rPr>
              <w:lastRenderedPageBreak/>
              <w:t>the first an amount based on the actual credit spread</w:t>
            </w:r>
          </w:p>
        </w:tc>
      </w:tr>
      <w:tr w:rsidR="00EE3B69" w:rsidRPr="007C41FD" w14:paraId="481BB46B" w14:textId="77777777" w:rsidTr="00DC4EC8">
        <w:tc>
          <w:tcPr>
            <w:tcW w:w="1300" w:type="dxa"/>
            <w:tcBorders>
              <w:top w:val="single" w:sz="2" w:space="0" w:color="auto"/>
              <w:left w:val="single" w:sz="2" w:space="0" w:color="auto"/>
              <w:bottom w:val="single" w:sz="2" w:space="0" w:color="auto"/>
              <w:right w:val="single" w:sz="2" w:space="0" w:color="auto"/>
            </w:tcBorders>
          </w:tcPr>
          <w:p w14:paraId="42ED31AD" w14:textId="77777777" w:rsidR="00EE3B69" w:rsidRPr="00E975DF" w:rsidRDefault="00EE3B69" w:rsidP="00DC4EC8">
            <w:pPr>
              <w:pStyle w:val="NormalLeft"/>
              <w:rPr>
                <w:lang w:val="en-GB"/>
              </w:rPr>
            </w:pPr>
            <w:r w:rsidRPr="00E975DF">
              <w:rPr>
                <w:lang w:val="en-GB"/>
              </w:rPr>
              <w:lastRenderedPageBreak/>
              <w:t>F4</w:t>
            </w:r>
          </w:p>
        </w:tc>
        <w:tc>
          <w:tcPr>
            <w:tcW w:w="1857" w:type="dxa"/>
            <w:tcBorders>
              <w:top w:val="single" w:sz="2" w:space="0" w:color="auto"/>
              <w:left w:val="single" w:sz="2" w:space="0" w:color="auto"/>
              <w:bottom w:val="single" w:sz="2" w:space="0" w:color="auto"/>
              <w:right w:val="single" w:sz="2" w:space="0" w:color="auto"/>
            </w:tcBorders>
          </w:tcPr>
          <w:p w14:paraId="20978B39" w14:textId="77777777" w:rsidR="00EE3B69" w:rsidRPr="00E975DF" w:rsidRDefault="00EE3B69" w:rsidP="00DC4EC8">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70C4C738" w14:textId="77777777" w:rsidR="00EE3B69" w:rsidRPr="00E975DF" w:rsidRDefault="00EE3B69" w:rsidP="00DC4EC8">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EE3B69" w:rsidRPr="007C41FD" w14:paraId="28E6A2FB" w14:textId="77777777" w:rsidTr="00DC4EC8">
        <w:tc>
          <w:tcPr>
            <w:tcW w:w="1300" w:type="dxa"/>
            <w:tcBorders>
              <w:top w:val="single" w:sz="2" w:space="0" w:color="auto"/>
              <w:left w:val="single" w:sz="2" w:space="0" w:color="auto"/>
              <w:bottom w:val="single" w:sz="2" w:space="0" w:color="auto"/>
              <w:right w:val="single" w:sz="2" w:space="0" w:color="auto"/>
            </w:tcBorders>
          </w:tcPr>
          <w:p w14:paraId="69E5371F" w14:textId="77777777" w:rsidR="00EE3B69" w:rsidRPr="00E975DF" w:rsidRDefault="00EE3B69" w:rsidP="00DC4EC8">
            <w:pPr>
              <w:pStyle w:val="NormalLeft"/>
              <w:rPr>
                <w:lang w:val="en-GB"/>
              </w:rPr>
            </w:pPr>
            <w:r w:rsidRPr="00E975DF">
              <w:rPr>
                <w:lang w:val="en-GB"/>
              </w:rPr>
              <w:t>F9</w:t>
            </w:r>
          </w:p>
        </w:tc>
        <w:tc>
          <w:tcPr>
            <w:tcW w:w="1857" w:type="dxa"/>
            <w:tcBorders>
              <w:top w:val="single" w:sz="2" w:space="0" w:color="auto"/>
              <w:left w:val="single" w:sz="2" w:space="0" w:color="auto"/>
              <w:bottom w:val="single" w:sz="2" w:space="0" w:color="auto"/>
              <w:right w:val="single" w:sz="2" w:space="0" w:color="auto"/>
            </w:tcBorders>
          </w:tcPr>
          <w:p w14:paraId="1980A0B1" w14:textId="77777777" w:rsidR="00EE3B69" w:rsidRPr="00E975DF" w:rsidRDefault="00EE3B69" w:rsidP="00DC4EC8">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6A16683" w14:textId="77777777" w:rsidR="00EE3B69" w:rsidRPr="00E975DF" w:rsidRDefault="00EE3B69" w:rsidP="00DC4EC8">
            <w:pPr>
              <w:pStyle w:val="NormalLeft"/>
              <w:rPr>
                <w:lang w:val="en-GB"/>
              </w:rPr>
            </w:pPr>
            <w:r w:rsidRPr="00E975DF">
              <w:rPr>
                <w:lang w:val="en-GB"/>
              </w:rPr>
              <w:t>Other credit derivatives, not classified under the above categories</w:t>
            </w:r>
          </w:p>
        </w:tc>
      </w:tr>
    </w:tbl>
    <w:p w14:paraId="33074689" w14:textId="77777777" w:rsidR="00EE3B69" w:rsidRPr="00E975DF" w:rsidRDefault="00EE3B69" w:rsidP="00EE3B69">
      <w:pPr>
        <w:rPr>
          <w:lang w:val="en-GB"/>
        </w:rPr>
      </w:pPr>
    </w:p>
    <w:p w14:paraId="3929B6F5" w14:textId="77777777" w:rsidR="005F24CD" w:rsidRPr="00EE3B69" w:rsidRDefault="005F24CD">
      <w:pPr>
        <w:rPr>
          <w:lang w:val="en-GB"/>
        </w:rPr>
      </w:pPr>
    </w:p>
    <w:sectPr w:rsidR="005F24CD" w:rsidRPr="00EE3B69" w:rsidSect="00BB0BE4">
      <w:headerReference w:type="even" r:id="rId23"/>
      <w:headerReference w:type="default" r:id="rId24"/>
      <w:footerReference w:type="even" r:id="rId25"/>
      <w:footerReference w:type="default" r:id="rId26"/>
      <w:headerReference w:type="first" r:id="rId27"/>
      <w:footerReference w:type="first" r:id="rId28"/>
      <w:pgSz w:w="11906" w:h="16838"/>
      <w:pgMar w:top="1134" w:right="1418" w:bottom="1134" w:left="1418" w:header="709" w:footer="709" w:gutter="0"/>
      <w:cols w:space="70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 w:author="Author" w:initials="A">
    <w:p w14:paraId="63276377" w14:textId="77777777" w:rsidR="008A6A1B" w:rsidRDefault="009C2597" w:rsidP="008A6A1B">
      <w:pPr>
        <w:pStyle w:val="CommentText"/>
        <w:jc w:val="left"/>
      </w:pPr>
      <w:r>
        <w:rPr>
          <w:rStyle w:val="CommentReference"/>
        </w:rPr>
        <w:annotationRef/>
      </w:r>
      <w:r w:rsidR="008A6A1B">
        <w:t xml:space="preserve">Q&amp;A 2754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2763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276377" w16cid:durableId="75CA26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1E987" w14:textId="77777777" w:rsidR="00FE136F" w:rsidRDefault="00D026D9">
      <w:pPr>
        <w:spacing w:before="0" w:after="0"/>
      </w:pPr>
      <w:r>
        <w:separator/>
      </w:r>
    </w:p>
  </w:endnote>
  <w:endnote w:type="continuationSeparator" w:id="0">
    <w:p w14:paraId="2916A19A" w14:textId="77777777" w:rsidR="00FE136F" w:rsidRDefault="00D026D9">
      <w:pPr>
        <w:spacing w:before="0" w:after="0"/>
      </w:pPr>
      <w:r>
        <w:continuationSeparator/>
      </w:r>
    </w:p>
  </w:endnote>
  <w:endnote w:type="continuationNotice" w:id="1">
    <w:p w14:paraId="27FEE81F" w14:textId="77777777" w:rsidR="001020AF" w:rsidRDefault="001020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6148714"/>
      <w:docPartObj>
        <w:docPartGallery w:val="Page Numbers (Bottom of Page)"/>
        <w:docPartUnique/>
      </w:docPartObj>
    </w:sdtPr>
    <w:sdtEndPr>
      <w:rPr>
        <w:noProof/>
      </w:rPr>
    </w:sdtEndPr>
    <w:sdtContent>
      <w:p w14:paraId="69DAAF62" w14:textId="3EBE0B16" w:rsidR="00300BB9" w:rsidRDefault="00EE3B69">
        <w:pPr>
          <w:pStyle w:val="Footer"/>
          <w:jc w:val="center"/>
        </w:pPr>
        <w:r>
          <w:fldChar w:fldCharType="begin"/>
        </w:r>
        <w:r>
          <w:instrText xml:space="preserve"> PAGE   \* MERGEFORMAT </w:instrText>
        </w:r>
        <w:r>
          <w:fldChar w:fldCharType="separate"/>
        </w:r>
        <w:r w:rsidR="009C0AA0">
          <w:rPr>
            <w:noProof/>
          </w:rPr>
          <w:t>2</w:t>
        </w:r>
        <w:r>
          <w:rPr>
            <w:noProof/>
          </w:rPr>
          <w:fldChar w:fldCharType="end"/>
        </w:r>
      </w:p>
    </w:sdtContent>
  </w:sdt>
  <w:p w14:paraId="05872A75" w14:textId="77777777" w:rsidR="00300BB9" w:rsidRDefault="00300B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6FE5F" w14:textId="77777777" w:rsidR="00300BB9" w:rsidRDefault="00300B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9164673"/>
      <w:docPartObj>
        <w:docPartGallery w:val="Page Numbers (Bottom of Page)"/>
        <w:docPartUnique/>
      </w:docPartObj>
    </w:sdtPr>
    <w:sdtEndPr>
      <w:rPr>
        <w:noProof/>
      </w:rPr>
    </w:sdtEndPr>
    <w:sdtContent>
      <w:p w14:paraId="6A2A9B67" w14:textId="3F84B6B5" w:rsidR="00300BB9" w:rsidRDefault="00EE3B69">
        <w:pPr>
          <w:pStyle w:val="Footer"/>
          <w:jc w:val="center"/>
        </w:pPr>
        <w:r>
          <w:fldChar w:fldCharType="begin"/>
        </w:r>
        <w:r>
          <w:instrText xml:space="preserve"> PAGE   \* MERGEFORMAT </w:instrText>
        </w:r>
        <w:r>
          <w:fldChar w:fldCharType="separate"/>
        </w:r>
        <w:r w:rsidR="009C0AA0">
          <w:rPr>
            <w:noProof/>
          </w:rPr>
          <w:t>6</w:t>
        </w:r>
        <w:r>
          <w:rPr>
            <w:noProof/>
          </w:rPr>
          <w:fldChar w:fldCharType="end"/>
        </w:r>
      </w:p>
    </w:sdtContent>
  </w:sdt>
  <w:p w14:paraId="7F98A72A" w14:textId="77777777" w:rsidR="00300BB9" w:rsidRDefault="00300B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FEE7" w14:textId="77777777" w:rsidR="00300BB9" w:rsidRDefault="00300B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81BBD" w14:textId="77777777" w:rsidR="00300BB9" w:rsidRDefault="00300B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3409811"/>
      <w:docPartObj>
        <w:docPartGallery w:val="Page Numbers (Bottom of Page)"/>
        <w:docPartUnique/>
      </w:docPartObj>
    </w:sdtPr>
    <w:sdtEndPr>
      <w:rPr>
        <w:noProof/>
      </w:rPr>
    </w:sdtEndPr>
    <w:sdtContent>
      <w:p w14:paraId="58A10BF0" w14:textId="52561801" w:rsidR="00300BB9" w:rsidRDefault="00EE3B69">
        <w:pPr>
          <w:pStyle w:val="Footer"/>
          <w:jc w:val="center"/>
        </w:pPr>
        <w:r>
          <w:fldChar w:fldCharType="begin"/>
        </w:r>
        <w:r>
          <w:instrText xml:space="preserve"> PAGE   \* MERGEFORMAT </w:instrText>
        </w:r>
        <w:r>
          <w:fldChar w:fldCharType="separate"/>
        </w:r>
        <w:r w:rsidR="009C0AA0">
          <w:rPr>
            <w:noProof/>
          </w:rPr>
          <w:t>14</w:t>
        </w:r>
        <w:r>
          <w:rPr>
            <w:noProof/>
          </w:rPr>
          <w:fldChar w:fldCharType="end"/>
        </w:r>
      </w:p>
    </w:sdtContent>
  </w:sdt>
  <w:p w14:paraId="3553DBA4" w14:textId="77777777" w:rsidR="00300BB9" w:rsidRDefault="00300BB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65B9C" w14:textId="77777777" w:rsidR="00300BB9" w:rsidRDefault="00300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8C7DF" w14:textId="77777777" w:rsidR="00FE136F" w:rsidRDefault="00D026D9">
      <w:pPr>
        <w:spacing w:before="0" w:after="0"/>
      </w:pPr>
      <w:r>
        <w:separator/>
      </w:r>
    </w:p>
  </w:footnote>
  <w:footnote w:type="continuationSeparator" w:id="0">
    <w:p w14:paraId="56DEBDB0" w14:textId="77777777" w:rsidR="00FE136F" w:rsidRDefault="00D026D9">
      <w:pPr>
        <w:spacing w:before="0" w:after="0"/>
      </w:pPr>
      <w:r>
        <w:continuationSeparator/>
      </w:r>
    </w:p>
  </w:footnote>
  <w:footnote w:type="continuationNotice" w:id="1">
    <w:p w14:paraId="70ED3541" w14:textId="77777777" w:rsidR="001020AF" w:rsidRDefault="001020A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4CD2" w14:textId="77777777" w:rsidR="00300BB9" w:rsidRDefault="00300B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FE76" w14:textId="77777777" w:rsidR="00300BB9" w:rsidRDefault="00300B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72303" w14:textId="77777777" w:rsidR="00300BB9" w:rsidRDefault="00300B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4A454" w14:textId="77777777" w:rsidR="00300BB9" w:rsidRDefault="00300B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9C8A8" w14:textId="77777777" w:rsidR="00300BB9" w:rsidRDefault="00300BB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32A6D" w14:textId="77777777" w:rsidR="00300BB9" w:rsidRDefault="00300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8D7433C"/>
    <w:multiLevelType w:val="hybridMultilevel"/>
    <w:tmpl w:val="D33C4BE4"/>
    <w:lvl w:ilvl="0" w:tplc="9B1C0BC0">
      <w:start w:val="1"/>
      <w:numFmt w:val="decimal"/>
      <w:lvlText w:val="%1."/>
      <w:lvlJc w:val="left"/>
      <w:pPr>
        <w:ind w:left="720" w:hanging="360"/>
      </w:pPr>
    </w:lvl>
    <w:lvl w:ilvl="1" w:tplc="D3EECA84">
      <w:start w:val="1"/>
      <w:numFmt w:val="lowerLetter"/>
      <w:lvlText w:val="%2."/>
      <w:lvlJc w:val="left"/>
      <w:pPr>
        <w:ind w:left="720" w:hanging="360"/>
      </w:pPr>
    </w:lvl>
    <w:lvl w:ilvl="2" w:tplc="8DB01A64">
      <w:start w:val="1"/>
      <w:numFmt w:val="decimal"/>
      <w:lvlText w:val="%3."/>
      <w:lvlJc w:val="left"/>
      <w:pPr>
        <w:ind w:left="720" w:hanging="360"/>
      </w:pPr>
    </w:lvl>
    <w:lvl w:ilvl="3" w:tplc="EDC06A48">
      <w:start w:val="1"/>
      <w:numFmt w:val="decimal"/>
      <w:lvlText w:val="%4."/>
      <w:lvlJc w:val="left"/>
      <w:pPr>
        <w:ind w:left="720" w:hanging="360"/>
      </w:pPr>
    </w:lvl>
    <w:lvl w:ilvl="4" w:tplc="B9E0345C">
      <w:start w:val="1"/>
      <w:numFmt w:val="decimal"/>
      <w:lvlText w:val="%5."/>
      <w:lvlJc w:val="left"/>
      <w:pPr>
        <w:ind w:left="720" w:hanging="360"/>
      </w:pPr>
    </w:lvl>
    <w:lvl w:ilvl="5" w:tplc="2FDC658C">
      <w:start w:val="1"/>
      <w:numFmt w:val="decimal"/>
      <w:lvlText w:val="%6."/>
      <w:lvlJc w:val="left"/>
      <w:pPr>
        <w:ind w:left="720" w:hanging="360"/>
      </w:pPr>
    </w:lvl>
    <w:lvl w:ilvl="6" w:tplc="227AFF6A">
      <w:start w:val="1"/>
      <w:numFmt w:val="decimal"/>
      <w:lvlText w:val="%7."/>
      <w:lvlJc w:val="left"/>
      <w:pPr>
        <w:ind w:left="720" w:hanging="360"/>
      </w:pPr>
    </w:lvl>
    <w:lvl w:ilvl="7" w:tplc="5274A76E">
      <w:start w:val="1"/>
      <w:numFmt w:val="decimal"/>
      <w:lvlText w:val="%8."/>
      <w:lvlJc w:val="left"/>
      <w:pPr>
        <w:ind w:left="720" w:hanging="360"/>
      </w:pPr>
    </w:lvl>
    <w:lvl w:ilvl="8" w:tplc="99980C0A">
      <w:start w:val="1"/>
      <w:numFmt w:val="decimal"/>
      <w:lvlText w:val="%9."/>
      <w:lvlJc w:val="left"/>
      <w:pPr>
        <w:ind w:left="720" w:hanging="360"/>
      </w:pPr>
    </w:lvl>
  </w:abstractNum>
  <w:abstractNum w:abstractNumId="12" w15:restartNumberingAfterBreak="0">
    <w:nsid w:val="300E5768"/>
    <w:multiLevelType w:val="hybridMultilevel"/>
    <w:tmpl w:val="CC94FFD6"/>
    <w:lvl w:ilvl="0" w:tplc="3AA40DC0">
      <w:start w:val="1"/>
      <w:numFmt w:val="decimal"/>
      <w:lvlText w:val="%1."/>
      <w:lvlJc w:val="left"/>
      <w:pPr>
        <w:ind w:left="720" w:hanging="360"/>
      </w:pPr>
    </w:lvl>
    <w:lvl w:ilvl="1" w:tplc="4F5006BA">
      <w:start w:val="1"/>
      <w:numFmt w:val="lowerLetter"/>
      <w:lvlText w:val="%2."/>
      <w:lvlJc w:val="left"/>
      <w:pPr>
        <w:ind w:left="720" w:hanging="360"/>
      </w:pPr>
    </w:lvl>
    <w:lvl w:ilvl="2" w:tplc="F30A83B8">
      <w:start w:val="1"/>
      <w:numFmt w:val="decimal"/>
      <w:lvlText w:val="%3."/>
      <w:lvlJc w:val="left"/>
      <w:pPr>
        <w:ind w:left="720" w:hanging="360"/>
      </w:pPr>
    </w:lvl>
    <w:lvl w:ilvl="3" w:tplc="8A5A4ABC">
      <w:start w:val="1"/>
      <w:numFmt w:val="decimal"/>
      <w:lvlText w:val="%4."/>
      <w:lvlJc w:val="left"/>
      <w:pPr>
        <w:ind w:left="720" w:hanging="360"/>
      </w:pPr>
    </w:lvl>
    <w:lvl w:ilvl="4" w:tplc="7E7CCEF6">
      <w:start w:val="1"/>
      <w:numFmt w:val="decimal"/>
      <w:lvlText w:val="%5."/>
      <w:lvlJc w:val="left"/>
      <w:pPr>
        <w:ind w:left="720" w:hanging="360"/>
      </w:pPr>
    </w:lvl>
    <w:lvl w:ilvl="5" w:tplc="6BAAB3FE">
      <w:start w:val="1"/>
      <w:numFmt w:val="decimal"/>
      <w:lvlText w:val="%6."/>
      <w:lvlJc w:val="left"/>
      <w:pPr>
        <w:ind w:left="720" w:hanging="360"/>
      </w:pPr>
    </w:lvl>
    <w:lvl w:ilvl="6" w:tplc="9F1EB104">
      <w:start w:val="1"/>
      <w:numFmt w:val="decimal"/>
      <w:lvlText w:val="%7."/>
      <w:lvlJc w:val="left"/>
      <w:pPr>
        <w:ind w:left="720" w:hanging="360"/>
      </w:pPr>
    </w:lvl>
    <w:lvl w:ilvl="7" w:tplc="68980F3C">
      <w:start w:val="1"/>
      <w:numFmt w:val="decimal"/>
      <w:lvlText w:val="%8."/>
      <w:lvlJc w:val="left"/>
      <w:pPr>
        <w:ind w:left="720" w:hanging="360"/>
      </w:pPr>
    </w:lvl>
    <w:lvl w:ilvl="8" w:tplc="C0CCFC50">
      <w:start w:val="1"/>
      <w:numFmt w:val="decimal"/>
      <w:lvlText w:val="%9."/>
      <w:lvlJc w:val="left"/>
      <w:pPr>
        <w:ind w:left="720" w:hanging="360"/>
      </w:pPr>
    </w:lvl>
  </w:abstractNum>
  <w:abstractNum w:abstractNumId="13"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14"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1336104866">
    <w:abstractNumId w:val="9"/>
  </w:num>
  <w:num w:numId="2" w16cid:durableId="1927955678">
    <w:abstractNumId w:val="7"/>
  </w:num>
  <w:num w:numId="3" w16cid:durableId="845629992">
    <w:abstractNumId w:val="6"/>
  </w:num>
  <w:num w:numId="4" w16cid:durableId="897016358">
    <w:abstractNumId w:val="5"/>
  </w:num>
  <w:num w:numId="5" w16cid:durableId="2048484460">
    <w:abstractNumId w:val="4"/>
  </w:num>
  <w:num w:numId="6" w16cid:durableId="1321274056">
    <w:abstractNumId w:val="8"/>
  </w:num>
  <w:num w:numId="7" w16cid:durableId="873227519">
    <w:abstractNumId w:val="3"/>
  </w:num>
  <w:num w:numId="8" w16cid:durableId="1071151943">
    <w:abstractNumId w:val="2"/>
  </w:num>
  <w:num w:numId="9" w16cid:durableId="1850484908">
    <w:abstractNumId w:val="1"/>
  </w:num>
  <w:num w:numId="10" w16cid:durableId="900214195">
    <w:abstractNumId w:val="0"/>
  </w:num>
  <w:num w:numId="11" w16cid:durableId="1909656091">
    <w:abstractNumId w:val="15"/>
  </w:num>
  <w:num w:numId="12" w16cid:durableId="1177426070">
    <w:abstractNumId w:val="14"/>
  </w:num>
  <w:num w:numId="13" w16cid:durableId="455028832">
    <w:abstractNumId w:val="13"/>
  </w:num>
  <w:num w:numId="14" w16cid:durableId="509100848">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1904870790">
    <w:abstractNumId w:val="11"/>
  </w:num>
  <w:num w:numId="16" w16cid:durableId="14566048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E3B69"/>
    <w:rsid w:val="001020AF"/>
    <w:rsid w:val="001C1ADA"/>
    <w:rsid w:val="002334C3"/>
    <w:rsid w:val="002C65CC"/>
    <w:rsid w:val="00300BB9"/>
    <w:rsid w:val="004925EC"/>
    <w:rsid w:val="004B5247"/>
    <w:rsid w:val="00586C70"/>
    <w:rsid w:val="005F24CD"/>
    <w:rsid w:val="00636375"/>
    <w:rsid w:val="00653F20"/>
    <w:rsid w:val="00704573"/>
    <w:rsid w:val="007C41FD"/>
    <w:rsid w:val="00865CF3"/>
    <w:rsid w:val="008A6A1B"/>
    <w:rsid w:val="008B5393"/>
    <w:rsid w:val="008C0C76"/>
    <w:rsid w:val="00900B61"/>
    <w:rsid w:val="009C0AA0"/>
    <w:rsid w:val="009C2597"/>
    <w:rsid w:val="00A260FB"/>
    <w:rsid w:val="00A26A93"/>
    <w:rsid w:val="00A3666E"/>
    <w:rsid w:val="00B03044"/>
    <w:rsid w:val="00B22505"/>
    <w:rsid w:val="00B7400A"/>
    <w:rsid w:val="00BB0BE4"/>
    <w:rsid w:val="00C1192C"/>
    <w:rsid w:val="00C468AB"/>
    <w:rsid w:val="00C70764"/>
    <w:rsid w:val="00CE42D9"/>
    <w:rsid w:val="00D026D9"/>
    <w:rsid w:val="00D23032"/>
    <w:rsid w:val="00DE32D7"/>
    <w:rsid w:val="00E6443F"/>
    <w:rsid w:val="00E862C9"/>
    <w:rsid w:val="00E87BA0"/>
    <w:rsid w:val="00EE3B69"/>
    <w:rsid w:val="00EE674F"/>
    <w:rsid w:val="00FD0DA9"/>
    <w:rsid w:val="00FE13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C4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B69"/>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EE3B69"/>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EE3B69"/>
    <w:pPr>
      <w:keepNext/>
      <w:numPr>
        <w:ilvl w:val="1"/>
        <w:numId w:val="11"/>
      </w:numPr>
      <w:outlineLvl w:val="1"/>
    </w:pPr>
    <w:rPr>
      <w:b/>
      <w:bCs/>
    </w:rPr>
  </w:style>
  <w:style w:type="paragraph" w:styleId="Heading3">
    <w:name w:val="heading 3"/>
    <w:basedOn w:val="Normal"/>
    <w:next w:val="Text3"/>
    <w:link w:val="Heading3Char"/>
    <w:uiPriority w:val="99"/>
    <w:qFormat/>
    <w:rsid w:val="00EE3B69"/>
    <w:pPr>
      <w:keepNext/>
      <w:numPr>
        <w:ilvl w:val="2"/>
        <w:numId w:val="11"/>
      </w:numPr>
      <w:outlineLvl w:val="2"/>
    </w:pPr>
    <w:rPr>
      <w:i/>
      <w:iCs/>
    </w:rPr>
  </w:style>
  <w:style w:type="paragraph" w:styleId="Heading4">
    <w:name w:val="heading 4"/>
    <w:basedOn w:val="Normal"/>
    <w:next w:val="Text4"/>
    <w:link w:val="Heading4Char"/>
    <w:uiPriority w:val="99"/>
    <w:qFormat/>
    <w:rsid w:val="00EE3B69"/>
    <w:pPr>
      <w:keepNext/>
      <w:numPr>
        <w:ilvl w:val="3"/>
        <w:numId w:val="11"/>
      </w:numPr>
      <w:outlineLvl w:val="3"/>
    </w:pPr>
  </w:style>
  <w:style w:type="paragraph" w:styleId="Heading5">
    <w:name w:val="heading 5"/>
    <w:basedOn w:val="Normal"/>
    <w:next w:val="Normal"/>
    <w:link w:val="Heading5Char"/>
    <w:uiPriority w:val="99"/>
    <w:qFormat/>
    <w:rsid w:val="00EE3B69"/>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EE3B69"/>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EE3B69"/>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EE3B69"/>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EE3B69"/>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E3B69"/>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EE3B69"/>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EE3B69"/>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EE3B69"/>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EE3B69"/>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EE3B69"/>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EE3B69"/>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EE3B69"/>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EE3B69"/>
    <w:rPr>
      <w:rFonts w:ascii="Arial" w:eastAsiaTheme="minorEastAsia" w:hAnsi="Arial" w:cs="Arial"/>
      <w:i/>
      <w:iCs/>
      <w:sz w:val="18"/>
      <w:szCs w:val="18"/>
      <w:lang w:val="fr-FR" w:eastAsia="en-GB"/>
    </w:rPr>
  </w:style>
  <w:style w:type="paragraph" w:customStyle="1" w:styleId="Text1">
    <w:name w:val="Text 1"/>
    <w:basedOn w:val="Normal"/>
    <w:uiPriority w:val="99"/>
    <w:rsid w:val="00EE3B69"/>
    <w:pPr>
      <w:ind w:left="851"/>
    </w:pPr>
  </w:style>
  <w:style w:type="paragraph" w:customStyle="1" w:styleId="Text2">
    <w:name w:val="Text 2"/>
    <w:basedOn w:val="Normal"/>
    <w:uiPriority w:val="99"/>
    <w:rsid w:val="00EE3B69"/>
    <w:pPr>
      <w:ind w:left="851"/>
    </w:pPr>
  </w:style>
  <w:style w:type="paragraph" w:customStyle="1" w:styleId="Text3">
    <w:name w:val="Text 3"/>
    <w:basedOn w:val="Normal"/>
    <w:uiPriority w:val="99"/>
    <w:rsid w:val="00EE3B69"/>
    <w:pPr>
      <w:ind w:left="851"/>
    </w:pPr>
  </w:style>
  <w:style w:type="paragraph" w:customStyle="1" w:styleId="Text4">
    <w:name w:val="Text 4"/>
    <w:basedOn w:val="Normal"/>
    <w:uiPriority w:val="99"/>
    <w:rsid w:val="00EE3B69"/>
    <w:pPr>
      <w:ind w:left="851"/>
    </w:pPr>
  </w:style>
  <w:style w:type="paragraph" w:customStyle="1" w:styleId="Annexetitreacte">
    <w:name w:val="Annexe titre (acte)"/>
    <w:basedOn w:val="Normal"/>
    <w:next w:val="Normal"/>
    <w:link w:val="AnnexetitreacteChar"/>
    <w:uiPriority w:val="99"/>
    <w:rsid w:val="00EE3B69"/>
    <w:pPr>
      <w:jc w:val="center"/>
    </w:pPr>
    <w:rPr>
      <w:b/>
      <w:bCs/>
      <w:u w:val="single"/>
    </w:rPr>
  </w:style>
  <w:style w:type="paragraph" w:customStyle="1" w:styleId="Annexetitreexposglobal">
    <w:name w:val="Annexe titre (exposé global)"/>
    <w:basedOn w:val="Normal"/>
    <w:next w:val="Normal"/>
    <w:uiPriority w:val="99"/>
    <w:rsid w:val="00EE3B69"/>
    <w:pPr>
      <w:jc w:val="center"/>
    </w:pPr>
    <w:rPr>
      <w:b/>
      <w:bCs/>
      <w:u w:val="single"/>
    </w:rPr>
  </w:style>
  <w:style w:type="paragraph" w:customStyle="1" w:styleId="Annexetitreexpos">
    <w:name w:val="Annexe titre (exposé)"/>
    <w:basedOn w:val="Normal"/>
    <w:next w:val="Normal"/>
    <w:uiPriority w:val="99"/>
    <w:rsid w:val="00EE3B69"/>
    <w:pPr>
      <w:jc w:val="center"/>
    </w:pPr>
    <w:rPr>
      <w:b/>
      <w:bCs/>
      <w:u w:val="single"/>
    </w:rPr>
  </w:style>
  <w:style w:type="paragraph" w:customStyle="1" w:styleId="Annexetitrefichefinacte">
    <w:name w:val="Annexe titre (fiche fin. acte)"/>
    <w:basedOn w:val="Normal"/>
    <w:next w:val="Normal"/>
    <w:uiPriority w:val="99"/>
    <w:rsid w:val="00EE3B69"/>
    <w:pPr>
      <w:jc w:val="center"/>
    </w:pPr>
    <w:rPr>
      <w:b/>
      <w:bCs/>
      <w:u w:val="single"/>
    </w:rPr>
  </w:style>
  <w:style w:type="paragraph" w:customStyle="1" w:styleId="Annexetitrefichefinglobale">
    <w:name w:val="Annexe titre (fiche fin. globale)"/>
    <w:basedOn w:val="Normal"/>
    <w:next w:val="Normal"/>
    <w:uiPriority w:val="99"/>
    <w:rsid w:val="00EE3B69"/>
    <w:pPr>
      <w:jc w:val="center"/>
    </w:pPr>
    <w:rPr>
      <w:b/>
      <w:bCs/>
      <w:u w:val="single"/>
    </w:rPr>
  </w:style>
  <w:style w:type="paragraph" w:customStyle="1" w:styleId="Annexetitreglobale">
    <w:name w:val="Annexe titre (globale)"/>
    <w:basedOn w:val="Normal"/>
    <w:next w:val="Normal"/>
    <w:uiPriority w:val="99"/>
    <w:rsid w:val="00EE3B69"/>
    <w:pPr>
      <w:jc w:val="center"/>
    </w:pPr>
    <w:rPr>
      <w:b/>
      <w:bCs/>
      <w:u w:val="single"/>
    </w:rPr>
  </w:style>
  <w:style w:type="paragraph" w:customStyle="1" w:styleId="Applicationdirecte">
    <w:name w:val="Application directe"/>
    <w:basedOn w:val="Normal"/>
    <w:next w:val="Fait"/>
    <w:uiPriority w:val="99"/>
    <w:rsid w:val="00EE3B69"/>
    <w:pPr>
      <w:spacing w:before="480"/>
    </w:pPr>
  </w:style>
  <w:style w:type="paragraph" w:customStyle="1" w:styleId="Fait">
    <w:name w:val="Fait à"/>
    <w:basedOn w:val="Normal"/>
    <w:next w:val="Institutionquisigne"/>
    <w:uiPriority w:val="99"/>
    <w:rsid w:val="00EE3B69"/>
    <w:pPr>
      <w:keepNext/>
      <w:spacing w:after="0"/>
    </w:pPr>
  </w:style>
  <w:style w:type="paragraph" w:customStyle="1" w:styleId="Institutionquisigne">
    <w:name w:val="Institution qui signe"/>
    <w:basedOn w:val="Normal"/>
    <w:next w:val="Personnequisigne"/>
    <w:uiPriority w:val="99"/>
    <w:rsid w:val="00EE3B69"/>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EE3B69"/>
    <w:pPr>
      <w:tabs>
        <w:tab w:val="left" w:pos="4253"/>
      </w:tabs>
      <w:spacing w:before="0" w:after="0"/>
      <w:jc w:val="left"/>
    </w:pPr>
    <w:rPr>
      <w:i/>
      <w:iCs/>
    </w:rPr>
  </w:style>
  <w:style w:type="paragraph" w:styleId="Caption">
    <w:name w:val="caption"/>
    <w:basedOn w:val="Normal"/>
    <w:next w:val="Normal"/>
    <w:uiPriority w:val="99"/>
    <w:qFormat/>
    <w:rsid w:val="00EE3B69"/>
    <w:rPr>
      <w:b/>
      <w:bCs/>
    </w:rPr>
  </w:style>
  <w:style w:type="paragraph" w:customStyle="1" w:styleId="ChapterTitle">
    <w:name w:val="ChapterTitle"/>
    <w:basedOn w:val="Normal"/>
    <w:next w:val="Normal"/>
    <w:uiPriority w:val="99"/>
    <w:rsid w:val="00EE3B69"/>
    <w:pPr>
      <w:keepNext/>
      <w:spacing w:after="360"/>
      <w:jc w:val="center"/>
    </w:pPr>
    <w:rPr>
      <w:b/>
      <w:bCs/>
      <w:sz w:val="32"/>
      <w:szCs w:val="32"/>
    </w:rPr>
  </w:style>
  <w:style w:type="character" w:styleId="CommentReference">
    <w:name w:val="annotation reference"/>
    <w:basedOn w:val="DefaultParagraphFont"/>
    <w:uiPriority w:val="99"/>
    <w:rsid w:val="00EE3B69"/>
    <w:rPr>
      <w:rFonts w:cs="Times New Roman"/>
      <w:sz w:val="16"/>
      <w:szCs w:val="16"/>
    </w:rPr>
  </w:style>
  <w:style w:type="paragraph" w:styleId="CommentText">
    <w:name w:val="annotation text"/>
    <w:basedOn w:val="Normal"/>
    <w:link w:val="CommentTextChar"/>
    <w:uiPriority w:val="99"/>
    <w:rsid w:val="00EE3B69"/>
    <w:rPr>
      <w:sz w:val="20"/>
      <w:szCs w:val="20"/>
    </w:rPr>
  </w:style>
  <w:style w:type="character" w:customStyle="1" w:styleId="CommentTextChar">
    <w:name w:val="Comment Text Char"/>
    <w:basedOn w:val="DefaultParagraphFont"/>
    <w:link w:val="CommentText"/>
    <w:uiPriority w:val="99"/>
    <w:rsid w:val="00EE3B69"/>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EE3B69"/>
    <w:pPr>
      <w:spacing w:before="360"/>
      <w:jc w:val="center"/>
    </w:pPr>
  </w:style>
  <w:style w:type="paragraph" w:customStyle="1" w:styleId="Corrigendum">
    <w:name w:val="Corrigendum"/>
    <w:basedOn w:val="Normal"/>
    <w:next w:val="Normal"/>
    <w:uiPriority w:val="99"/>
    <w:rsid w:val="00EE3B69"/>
    <w:pPr>
      <w:spacing w:before="0" w:after="240"/>
      <w:jc w:val="left"/>
    </w:pPr>
  </w:style>
  <w:style w:type="paragraph" w:customStyle="1" w:styleId="Emission">
    <w:name w:val="Emission"/>
    <w:basedOn w:val="Normal"/>
    <w:next w:val="Rfrenceinstitutionelle"/>
    <w:uiPriority w:val="99"/>
    <w:rsid w:val="00EE3B69"/>
    <w:pPr>
      <w:spacing w:before="0" w:after="0"/>
      <w:ind w:left="5103"/>
      <w:jc w:val="left"/>
    </w:pPr>
  </w:style>
  <w:style w:type="paragraph" w:customStyle="1" w:styleId="Rfrenceinstitutionelle">
    <w:name w:val="Référence institutionelle"/>
    <w:basedOn w:val="Normal"/>
    <w:next w:val="Statut"/>
    <w:uiPriority w:val="99"/>
    <w:rsid w:val="00EE3B69"/>
    <w:pPr>
      <w:spacing w:before="0" w:after="240"/>
      <w:ind w:left="5103"/>
      <w:jc w:val="left"/>
    </w:pPr>
  </w:style>
  <w:style w:type="paragraph" w:customStyle="1" w:styleId="Statut">
    <w:name w:val="Statut"/>
    <w:basedOn w:val="Normal"/>
    <w:next w:val="Typedudocument"/>
    <w:uiPriority w:val="99"/>
    <w:rsid w:val="00EE3B69"/>
    <w:pPr>
      <w:spacing w:before="360" w:after="0"/>
      <w:jc w:val="center"/>
    </w:pPr>
  </w:style>
  <w:style w:type="paragraph" w:customStyle="1" w:styleId="Typedudocument">
    <w:name w:val="Type du document"/>
    <w:basedOn w:val="Normal"/>
    <w:next w:val="Datedadoption"/>
    <w:uiPriority w:val="99"/>
    <w:rsid w:val="00EE3B69"/>
    <w:pPr>
      <w:spacing w:before="360" w:after="0"/>
      <w:jc w:val="center"/>
    </w:pPr>
    <w:rPr>
      <w:b/>
      <w:bCs/>
    </w:rPr>
  </w:style>
  <w:style w:type="paragraph" w:customStyle="1" w:styleId="Datedadoption">
    <w:name w:val="Date d'adoption"/>
    <w:basedOn w:val="Normal"/>
    <w:next w:val="Titreobjet"/>
    <w:uiPriority w:val="99"/>
    <w:rsid w:val="00EE3B69"/>
    <w:pPr>
      <w:spacing w:before="360" w:after="0"/>
      <w:jc w:val="center"/>
    </w:pPr>
    <w:rPr>
      <w:b/>
      <w:bCs/>
    </w:rPr>
  </w:style>
  <w:style w:type="paragraph" w:customStyle="1" w:styleId="Titreobjet">
    <w:name w:val="Titre objet"/>
    <w:basedOn w:val="Normal"/>
    <w:next w:val="Sous-titreobjet"/>
    <w:uiPriority w:val="99"/>
    <w:rsid w:val="00EE3B69"/>
    <w:pPr>
      <w:spacing w:before="360" w:after="360"/>
      <w:jc w:val="center"/>
    </w:pPr>
    <w:rPr>
      <w:b/>
      <w:bCs/>
    </w:rPr>
  </w:style>
  <w:style w:type="paragraph" w:customStyle="1" w:styleId="Sous-titreobjet">
    <w:name w:val="Sous-titre objet"/>
    <w:basedOn w:val="Titreobjet"/>
    <w:uiPriority w:val="99"/>
    <w:rsid w:val="00EE3B69"/>
    <w:pPr>
      <w:spacing w:before="0" w:after="0"/>
    </w:pPr>
  </w:style>
  <w:style w:type="paragraph" w:customStyle="1" w:styleId="Exposdesmotifstitre">
    <w:name w:val="Exposé des motifs titre"/>
    <w:basedOn w:val="Normal"/>
    <w:next w:val="Normal"/>
    <w:uiPriority w:val="99"/>
    <w:rsid w:val="00EE3B69"/>
    <w:pPr>
      <w:jc w:val="center"/>
    </w:pPr>
    <w:rPr>
      <w:b/>
      <w:bCs/>
      <w:u w:val="single"/>
    </w:rPr>
  </w:style>
  <w:style w:type="paragraph" w:customStyle="1" w:styleId="Exposdesmotifstitreglobal">
    <w:name w:val="Exposé des motifs titre (global)"/>
    <w:basedOn w:val="Normal"/>
    <w:next w:val="Normal"/>
    <w:uiPriority w:val="99"/>
    <w:rsid w:val="00EE3B69"/>
    <w:pPr>
      <w:jc w:val="center"/>
    </w:pPr>
    <w:rPr>
      <w:b/>
      <w:bCs/>
      <w:u w:val="single"/>
    </w:rPr>
  </w:style>
  <w:style w:type="paragraph" w:customStyle="1" w:styleId="FichedimpactPMEtitre">
    <w:name w:val="Fiche d'impact PME titre"/>
    <w:basedOn w:val="Normal"/>
    <w:next w:val="Normal"/>
    <w:uiPriority w:val="99"/>
    <w:rsid w:val="00EE3B69"/>
    <w:pPr>
      <w:jc w:val="center"/>
    </w:pPr>
    <w:rPr>
      <w:b/>
      <w:bCs/>
    </w:rPr>
  </w:style>
  <w:style w:type="paragraph" w:customStyle="1" w:styleId="Fichefinanciretextetable">
    <w:name w:val="Fiche financière texte (table)"/>
    <w:basedOn w:val="Normal"/>
    <w:uiPriority w:val="99"/>
    <w:rsid w:val="00EE3B69"/>
    <w:pPr>
      <w:spacing w:before="0" w:after="0"/>
      <w:jc w:val="left"/>
    </w:pPr>
    <w:rPr>
      <w:sz w:val="20"/>
      <w:szCs w:val="20"/>
    </w:rPr>
  </w:style>
  <w:style w:type="paragraph" w:customStyle="1" w:styleId="Fichefinanciretitre">
    <w:name w:val="Fiche financière titre"/>
    <w:basedOn w:val="Normal"/>
    <w:next w:val="Normal"/>
    <w:uiPriority w:val="99"/>
    <w:rsid w:val="00EE3B69"/>
    <w:pPr>
      <w:jc w:val="center"/>
    </w:pPr>
    <w:rPr>
      <w:b/>
      <w:bCs/>
      <w:u w:val="single"/>
    </w:rPr>
  </w:style>
  <w:style w:type="paragraph" w:customStyle="1" w:styleId="Fichefinanciretitreactetable">
    <w:name w:val="Fiche financière titre (acte table)"/>
    <w:basedOn w:val="Normal"/>
    <w:next w:val="Normal"/>
    <w:uiPriority w:val="99"/>
    <w:rsid w:val="00EE3B69"/>
    <w:pPr>
      <w:jc w:val="center"/>
    </w:pPr>
    <w:rPr>
      <w:b/>
      <w:bCs/>
      <w:sz w:val="40"/>
      <w:szCs w:val="40"/>
    </w:rPr>
  </w:style>
  <w:style w:type="paragraph" w:customStyle="1" w:styleId="Fichefinanciretitreacte">
    <w:name w:val="Fiche financière titre (acte)"/>
    <w:basedOn w:val="Normal"/>
    <w:next w:val="Normal"/>
    <w:uiPriority w:val="99"/>
    <w:rsid w:val="00EE3B69"/>
    <w:pPr>
      <w:jc w:val="center"/>
    </w:pPr>
    <w:rPr>
      <w:b/>
      <w:bCs/>
      <w:u w:val="single"/>
    </w:rPr>
  </w:style>
  <w:style w:type="paragraph" w:customStyle="1" w:styleId="Fichefinanciretitretable">
    <w:name w:val="Fiche financière titre (table)"/>
    <w:basedOn w:val="Normal"/>
    <w:uiPriority w:val="99"/>
    <w:rsid w:val="00EE3B69"/>
    <w:pPr>
      <w:jc w:val="center"/>
    </w:pPr>
    <w:rPr>
      <w:b/>
      <w:bCs/>
      <w:sz w:val="40"/>
      <w:szCs w:val="40"/>
    </w:rPr>
  </w:style>
  <w:style w:type="paragraph" w:styleId="Footer">
    <w:name w:val="footer"/>
    <w:basedOn w:val="Normal"/>
    <w:link w:val="FooterChar"/>
    <w:uiPriority w:val="99"/>
    <w:rsid w:val="00EE3B69"/>
    <w:pPr>
      <w:tabs>
        <w:tab w:val="center" w:pos="4536"/>
        <w:tab w:val="right" w:pos="9072"/>
      </w:tabs>
      <w:spacing w:before="360" w:after="0"/>
      <w:jc w:val="left"/>
    </w:pPr>
  </w:style>
  <w:style w:type="character" w:customStyle="1" w:styleId="FooterChar">
    <w:name w:val="Footer Char"/>
    <w:basedOn w:val="DefaultParagraphFont"/>
    <w:link w:val="Footer"/>
    <w:uiPriority w:val="99"/>
    <w:rsid w:val="00EE3B69"/>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EE3B69"/>
    <w:rPr>
      <w:rFonts w:cs="Times New Roman"/>
      <w:vertAlign w:val="superscript"/>
    </w:rPr>
  </w:style>
  <w:style w:type="paragraph" w:styleId="FootnoteText">
    <w:name w:val="footnote text"/>
    <w:basedOn w:val="Normal"/>
    <w:link w:val="FootnoteTextChar"/>
    <w:uiPriority w:val="99"/>
    <w:rsid w:val="00EE3B69"/>
    <w:pPr>
      <w:spacing w:before="0" w:after="0"/>
    </w:pPr>
    <w:rPr>
      <w:sz w:val="20"/>
      <w:szCs w:val="20"/>
    </w:rPr>
  </w:style>
  <w:style w:type="character" w:customStyle="1" w:styleId="FootnoteTextChar">
    <w:name w:val="Footnote Text Char"/>
    <w:basedOn w:val="DefaultParagraphFont"/>
    <w:link w:val="FootnoteText"/>
    <w:uiPriority w:val="99"/>
    <w:rsid w:val="00EE3B69"/>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EE3B69"/>
    <w:pPr>
      <w:keepNext/>
    </w:pPr>
  </w:style>
  <w:style w:type="paragraph" w:customStyle="1" w:styleId="Titrearticle">
    <w:name w:val="Titre article"/>
    <w:basedOn w:val="Normal"/>
    <w:next w:val="Normal"/>
    <w:uiPriority w:val="99"/>
    <w:rsid w:val="00EE3B69"/>
    <w:pPr>
      <w:keepNext/>
      <w:spacing w:before="360"/>
      <w:jc w:val="center"/>
    </w:pPr>
    <w:rPr>
      <w:i/>
      <w:iCs/>
    </w:rPr>
  </w:style>
  <w:style w:type="paragraph" w:styleId="Header">
    <w:name w:val="header"/>
    <w:basedOn w:val="Normal"/>
    <w:link w:val="HeaderChar"/>
    <w:uiPriority w:val="99"/>
    <w:rsid w:val="00EE3B69"/>
    <w:pPr>
      <w:tabs>
        <w:tab w:val="right" w:pos="8306"/>
      </w:tabs>
    </w:pPr>
  </w:style>
  <w:style w:type="character" w:customStyle="1" w:styleId="HeaderChar">
    <w:name w:val="Header Char"/>
    <w:basedOn w:val="DefaultParagraphFont"/>
    <w:link w:val="Header"/>
    <w:uiPriority w:val="99"/>
    <w:rsid w:val="00EE3B69"/>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EE3B69"/>
    <w:pPr>
      <w:keepNext/>
      <w:spacing w:before="600"/>
    </w:pPr>
  </w:style>
  <w:style w:type="paragraph" w:customStyle="1" w:styleId="Langue">
    <w:name w:val="Langue"/>
    <w:basedOn w:val="Normal"/>
    <w:next w:val="Rfrenceinterne"/>
    <w:uiPriority w:val="99"/>
    <w:rsid w:val="00EE3B69"/>
    <w:pPr>
      <w:spacing w:before="0" w:after="600"/>
      <w:jc w:val="center"/>
    </w:pPr>
    <w:rPr>
      <w:b/>
      <w:bCs/>
      <w:caps/>
    </w:rPr>
  </w:style>
  <w:style w:type="paragraph" w:customStyle="1" w:styleId="Rfrenceinterne">
    <w:name w:val="Référence interne"/>
    <w:basedOn w:val="Normal"/>
    <w:next w:val="Nomdelinstitution"/>
    <w:uiPriority w:val="99"/>
    <w:rsid w:val="00EE3B69"/>
    <w:pPr>
      <w:spacing w:before="0" w:after="600"/>
      <w:jc w:val="center"/>
    </w:pPr>
    <w:rPr>
      <w:b/>
      <w:bCs/>
    </w:rPr>
  </w:style>
  <w:style w:type="paragraph" w:customStyle="1" w:styleId="Nomdelinstitution">
    <w:name w:val="Nom de l'institution"/>
    <w:basedOn w:val="Normal"/>
    <w:next w:val="Emission"/>
    <w:uiPriority w:val="99"/>
    <w:rsid w:val="00EE3B69"/>
    <w:pPr>
      <w:spacing w:before="0" w:after="0"/>
      <w:jc w:val="left"/>
    </w:pPr>
    <w:rPr>
      <w:rFonts w:ascii="Arial" w:hAnsi="Arial" w:cs="Arial"/>
    </w:rPr>
  </w:style>
  <w:style w:type="paragraph" w:customStyle="1" w:styleId="Langueoriginale">
    <w:name w:val="Langue originale"/>
    <w:basedOn w:val="Normal"/>
    <w:next w:val="Phrasefinale"/>
    <w:uiPriority w:val="99"/>
    <w:rsid w:val="00EE3B69"/>
    <w:pPr>
      <w:spacing w:before="360"/>
      <w:jc w:val="center"/>
    </w:pPr>
    <w:rPr>
      <w:caps/>
    </w:rPr>
  </w:style>
  <w:style w:type="paragraph" w:customStyle="1" w:styleId="Phrasefinale">
    <w:name w:val="Phrase finale"/>
    <w:basedOn w:val="Normal"/>
    <w:next w:val="Normal"/>
    <w:uiPriority w:val="99"/>
    <w:rsid w:val="00EE3B69"/>
    <w:pPr>
      <w:spacing w:before="360" w:after="0"/>
      <w:jc w:val="center"/>
    </w:pPr>
  </w:style>
  <w:style w:type="paragraph" w:customStyle="1" w:styleId="ManualHeading1">
    <w:name w:val="Manual Heading 1"/>
    <w:basedOn w:val="Heading1"/>
    <w:next w:val="Text1"/>
    <w:uiPriority w:val="99"/>
    <w:rsid w:val="00EE3B69"/>
    <w:pPr>
      <w:tabs>
        <w:tab w:val="clear" w:pos="850"/>
        <w:tab w:val="num" w:pos="851"/>
      </w:tabs>
      <w:ind w:left="851" w:hanging="851"/>
    </w:pPr>
  </w:style>
  <w:style w:type="paragraph" w:customStyle="1" w:styleId="ManualHeading2">
    <w:name w:val="Manual Heading 2"/>
    <w:basedOn w:val="Heading2"/>
    <w:next w:val="Text2"/>
    <w:uiPriority w:val="99"/>
    <w:rsid w:val="00EE3B69"/>
    <w:pPr>
      <w:tabs>
        <w:tab w:val="clear" w:pos="850"/>
        <w:tab w:val="num" w:pos="851"/>
      </w:tabs>
      <w:ind w:left="851" w:hanging="851"/>
    </w:pPr>
  </w:style>
  <w:style w:type="paragraph" w:customStyle="1" w:styleId="ManualHeading3">
    <w:name w:val="Manual Heading 3"/>
    <w:basedOn w:val="Heading3"/>
    <w:next w:val="Text3"/>
    <w:uiPriority w:val="99"/>
    <w:rsid w:val="00EE3B69"/>
    <w:pPr>
      <w:tabs>
        <w:tab w:val="clear" w:pos="850"/>
        <w:tab w:val="num" w:pos="851"/>
      </w:tabs>
    </w:pPr>
  </w:style>
  <w:style w:type="paragraph" w:customStyle="1" w:styleId="ManualHeading4">
    <w:name w:val="Manual Heading 4"/>
    <w:basedOn w:val="Heading4"/>
    <w:next w:val="Text4"/>
    <w:uiPriority w:val="99"/>
    <w:rsid w:val="00EE3B69"/>
    <w:pPr>
      <w:tabs>
        <w:tab w:val="clear" w:pos="850"/>
        <w:tab w:val="num" w:pos="851"/>
      </w:tabs>
    </w:pPr>
  </w:style>
  <w:style w:type="paragraph" w:customStyle="1" w:styleId="ManualNumPar1">
    <w:name w:val="Manual NumPar 1"/>
    <w:basedOn w:val="Normal"/>
    <w:next w:val="Text1"/>
    <w:uiPriority w:val="99"/>
    <w:rsid w:val="00EE3B69"/>
    <w:pPr>
      <w:ind w:left="851" w:hanging="851"/>
    </w:pPr>
  </w:style>
  <w:style w:type="paragraph" w:customStyle="1" w:styleId="ManualNumPar2">
    <w:name w:val="Manual NumPar 2"/>
    <w:basedOn w:val="Normal"/>
    <w:next w:val="Text2"/>
    <w:uiPriority w:val="99"/>
    <w:rsid w:val="00EE3B69"/>
    <w:pPr>
      <w:ind w:left="851" w:hanging="851"/>
    </w:pPr>
  </w:style>
  <w:style w:type="paragraph" w:customStyle="1" w:styleId="ManualNumPar3">
    <w:name w:val="Manual NumPar 3"/>
    <w:basedOn w:val="Normal"/>
    <w:next w:val="Text3"/>
    <w:uiPriority w:val="99"/>
    <w:rsid w:val="00EE3B69"/>
    <w:pPr>
      <w:ind w:left="851" w:hanging="851"/>
    </w:pPr>
  </w:style>
  <w:style w:type="paragraph" w:customStyle="1" w:styleId="ManualNumPar4">
    <w:name w:val="Manual NumPar 4"/>
    <w:basedOn w:val="Normal"/>
    <w:next w:val="Text4"/>
    <w:uiPriority w:val="99"/>
    <w:rsid w:val="00EE3B69"/>
    <w:pPr>
      <w:ind w:left="851" w:hanging="851"/>
    </w:pPr>
  </w:style>
  <w:style w:type="character" w:customStyle="1" w:styleId="Marker">
    <w:name w:val="Marker"/>
    <w:basedOn w:val="DefaultParagraphFont"/>
    <w:uiPriority w:val="99"/>
    <w:rsid w:val="00EE3B69"/>
    <w:rPr>
      <w:rFonts w:cs="Times New Roman"/>
      <w:color w:val="0000FF"/>
    </w:rPr>
  </w:style>
  <w:style w:type="paragraph" w:customStyle="1" w:styleId="NormalCentered">
    <w:name w:val="Normal Centered"/>
    <w:basedOn w:val="Normal"/>
    <w:uiPriority w:val="99"/>
    <w:rsid w:val="00EE3B69"/>
    <w:pPr>
      <w:jc w:val="center"/>
    </w:pPr>
  </w:style>
  <w:style w:type="paragraph" w:customStyle="1" w:styleId="NormalLeft">
    <w:name w:val="Normal Left"/>
    <w:basedOn w:val="Normal"/>
    <w:uiPriority w:val="99"/>
    <w:rsid w:val="00EE3B69"/>
    <w:pPr>
      <w:jc w:val="left"/>
    </w:pPr>
  </w:style>
  <w:style w:type="paragraph" w:customStyle="1" w:styleId="NormalRight">
    <w:name w:val="Normal Right"/>
    <w:basedOn w:val="Normal"/>
    <w:uiPriority w:val="99"/>
    <w:rsid w:val="00EE3B69"/>
    <w:pPr>
      <w:jc w:val="right"/>
    </w:pPr>
  </w:style>
  <w:style w:type="paragraph" w:customStyle="1" w:styleId="NumPar1">
    <w:name w:val="NumPar 1"/>
    <w:basedOn w:val="Normal"/>
    <w:next w:val="Text1"/>
    <w:uiPriority w:val="99"/>
    <w:rsid w:val="00EE3B69"/>
    <w:pPr>
      <w:numPr>
        <w:numId w:val="12"/>
      </w:numPr>
    </w:pPr>
  </w:style>
  <w:style w:type="paragraph" w:customStyle="1" w:styleId="NumPar2">
    <w:name w:val="NumPar 2"/>
    <w:basedOn w:val="Normal"/>
    <w:next w:val="Text2"/>
    <w:uiPriority w:val="99"/>
    <w:rsid w:val="00EE3B69"/>
    <w:pPr>
      <w:numPr>
        <w:ilvl w:val="1"/>
        <w:numId w:val="12"/>
      </w:numPr>
    </w:pPr>
  </w:style>
  <w:style w:type="paragraph" w:customStyle="1" w:styleId="NumPar3">
    <w:name w:val="NumPar 3"/>
    <w:basedOn w:val="Normal"/>
    <w:next w:val="Text3"/>
    <w:uiPriority w:val="99"/>
    <w:rsid w:val="00EE3B69"/>
    <w:pPr>
      <w:numPr>
        <w:ilvl w:val="2"/>
        <w:numId w:val="12"/>
      </w:numPr>
    </w:pPr>
  </w:style>
  <w:style w:type="paragraph" w:customStyle="1" w:styleId="NumPar4">
    <w:name w:val="NumPar 4"/>
    <w:basedOn w:val="Normal"/>
    <w:next w:val="Text4"/>
    <w:uiPriority w:val="99"/>
    <w:rsid w:val="00EE3B69"/>
    <w:pPr>
      <w:numPr>
        <w:ilvl w:val="3"/>
        <w:numId w:val="12"/>
      </w:numPr>
    </w:pPr>
  </w:style>
  <w:style w:type="paragraph" w:customStyle="1" w:styleId="Objetexterne">
    <w:name w:val="Objet externe"/>
    <w:basedOn w:val="Normal"/>
    <w:next w:val="Normal"/>
    <w:uiPriority w:val="99"/>
    <w:rsid w:val="00EE3B69"/>
    <w:rPr>
      <w:i/>
      <w:iCs/>
      <w:caps/>
    </w:rPr>
  </w:style>
  <w:style w:type="character" w:styleId="PageNumber">
    <w:name w:val="page number"/>
    <w:basedOn w:val="DefaultParagraphFont"/>
    <w:uiPriority w:val="99"/>
    <w:rsid w:val="00EE3B69"/>
    <w:rPr>
      <w:rFonts w:cs="Times New Roman"/>
    </w:rPr>
  </w:style>
  <w:style w:type="paragraph" w:customStyle="1" w:styleId="PartTitle">
    <w:name w:val="PartTitle"/>
    <w:basedOn w:val="Normal"/>
    <w:next w:val="ChapterTitle"/>
    <w:uiPriority w:val="99"/>
    <w:rsid w:val="00EE3B69"/>
    <w:pPr>
      <w:keepNext/>
      <w:pageBreakBefore/>
      <w:spacing w:after="360"/>
      <w:jc w:val="center"/>
    </w:pPr>
    <w:rPr>
      <w:b/>
      <w:bCs/>
      <w:sz w:val="36"/>
      <w:szCs w:val="36"/>
    </w:rPr>
  </w:style>
  <w:style w:type="paragraph" w:customStyle="1" w:styleId="Point0">
    <w:name w:val="Point 0"/>
    <w:basedOn w:val="Normal"/>
    <w:uiPriority w:val="99"/>
    <w:rsid w:val="00EE3B69"/>
    <w:pPr>
      <w:ind w:left="851" w:hanging="851"/>
    </w:pPr>
  </w:style>
  <w:style w:type="paragraph" w:customStyle="1" w:styleId="Point1">
    <w:name w:val="Point 1"/>
    <w:basedOn w:val="Normal"/>
    <w:uiPriority w:val="99"/>
    <w:rsid w:val="00EE3B69"/>
    <w:pPr>
      <w:ind w:left="1418" w:hanging="567"/>
    </w:pPr>
  </w:style>
  <w:style w:type="paragraph" w:customStyle="1" w:styleId="Point2">
    <w:name w:val="Point 2"/>
    <w:basedOn w:val="Normal"/>
    <w:uiPriority w:val="99"/>
    <w:rsid w:val="00EE3B69"/>
    <w:pPr>
      <w:ind w:left="1985" w:hanging="567"/>
    </w:pPr>
  </w:style>
  <w:style w:type="paragraph" w:customStyle="1" w:styleId="Point3">
    <w:name w:val="Point 3"/>
    <w:basedOn w:val="Normal"/>
    <w:uiPriority w:val="99"/>
    <w:rsid w:val="00EE3B69"/>
    <w:pPr>
      <w:ind w:left="2552" w:hanging="567"/>
    </w:pPr>
  </w:style>
  <w:style w:type="paragraph" w:customStyle="1" w:styleId="Point4">
    <w:name w:val="Point 4"/>
    <w:basedOn w:val="Normal"/>
    <w:uiPriority w:val="99"/>
    <w:rsid w:val="00EE3B69"/>
    <w:pPr>
      <w:ind w:left="3119" w:hanging="567"/>
    </w:pPr>
  </w:style>
  <w:style w:type="paragraph" w:customStyle="1" w:styleId="PointDouble0">
    <w:name w:val="PointDouble 0"/>
    <w:basedOn w:val="Normal"/>
    <w:uiPriority w:val="99"/>
    <w:rsid w:val="00EE3B69"/>
    <w:pPr>
      <w:tabs>
        <w:tab w:val="left" w:pos="851"/>
      </w:tabs>
      <w:ind w:left="1418" w:hanging="1418"/>
    </w:pPr>
  </w:style>
  <w:style w:type="paragraph" w:customStyle="1" w:styleId="PointDouble1">
    <w:name w:val="PointDouble 1"/>
    <w:basedOn w:val="Normal"/>
    <w:uiPriority w:val="99"/>
    <w:rsid w:val="00EE3B69"/>
    <w:pPr>
      <w:tabs>
        <w:tab w:val="left" w:pos="1418"/>
      </w:tabs>
      <w:ind w:left="1985" w:hanging="1134"/>
    </w:pPr>
  </w:style>
  <w:style w:type="paragraph" w:customStyle="1" w:styleId="PointDouble2">
    <w:name w:val="PointDouble 2"/>
    <w:basedOn w:val="Normal"/>
    <w:uiPriority w:val="99"/>
    <w:rsid w:val="00EE3B69"/>
    <w:pPr>
      <w:tabs>
        <w:tab w:val="left" w:pos="1985"/>
      </w:tabs>
      <w:ind w:left="2552" w:hanging="1134"/>
    </w:pPr>
  </w:style>
  <w:style w:type="paragraph" w:customStyle="1" w:styleId="PointDouble3">
    <w:name w:val="PointDouble 3"/>
    <w:basedOn w:val="Normal"/>
    <w:uiPriority w:val="99"/>
    <w:rsid w:val="00EE3B69"/>
    <w:pPr>
      <w:tabs>
        <w:tab w:val="left" w:pos="2552"/>
      </w:tabs>
      <w:ind w:left="3119" w:hanging="1134"/>
    </w:pPr>
  </w:style>
  <w:style w:type="paragraph" w:customStyle="1" w:styleId="PointDouble4">
    <w:name w:val="PointDouble 4"/>
    <w:basedOn w:val="Normal"/>
    <w:uiPriority w:val="99"/>
    <w:rsid w:val="00EE3B69"/>
    <w:pPr>
      <w:tabs>
        <w:tab w:val="left" w:pos="3119"/>
      </w:tabs>
      <w:ind w:left="3686" w:hanging="1134"/>
    </w:pPr>
  </w:style>
  <w:style w:type="paragraph" w:customStyle="1" w:styleId="PointTriple0">
    <w:name w:val="PointTriple 0"/>
    <w:basedOn w:val="Normal"/>
    <w:uiPriority w:val="99"/>
    <w:rsid w:val="00EE3B69"/>
    <w:pPr>
      <w:tabs>
        <w:tab w:val="left" w:pos="851"/>
        <w:tab w:val="left" w:pos="1418"/>
      </w:tabs>
      <w:ind w:left="1985" w:hanging="1985"/>
    </w:pPr>
  </w:style>
  <w:style w:type="paragraph" w:customStyle="1" w:styleId="PointTriple1">
    <w:name w:val="PointTriple 1"/>
    <w:basedOn w:val="Normal"/>
    <w:uiPriority w:val="99"/>
    <w:rsid w:val="00EE3B69"/>
    <w:pPr>
      <w:tabs>
        <w:tab w:val="left" w:pos="1418"/>
        <w:tab w:val="left" w:pos="1985"/>
      </w:tabs>
      <w:ind w:left="2552" w:hanging="1701"/>
    </w:pPr>
  </w:style>
  <w:style w:type="paragraph" w:customStyle="1" w:styleId="PointTriple2">
    <w:name w:val="PointTriple 2"/>
    <w:basedOn w:val="Normal"/>
    <w:uiPriority w:val="99"/>
    <w:rsid w:val="00EE3B69"/>
    <w:pPr>
      <w:tabs>
        <w:tab w:val="left" w:pos="1985"/>
        <w:tab w:val="left" w:pos="2552"/>
      </w:tabs>
      <w:ind w:left="3119" w:hanging="1701"/>
    </w:pPr>
  </w:style>
  <w:style w:type="paragraph" w:customStyle="1" w:styleId="PointTriple3">
    <w:name w:val="PointTriple 3"/>
    <w:basedOn w:val="Normal"/>
    <w:uiPriority w:val="99"/>
    <w:rsid w:val="00EE3B69"/>
    <w:pPr>
      <w:tabs>
        <w:tab w:val="left" w:pos="2552"/>
        <w:tab w:val="left" w:pos="3119"/>
      </w:tabs>
      <w:ind w:left="3686" w:hanging="1701"/>
    </w:pPr>
  </w:style>
  <w:style w:type="paragraph" w:customStyle="1" w:styleId="PointTriple4">
    <w:name w:val="PointTriple 4"/>
    <w:basedOn w:val="Normal"/>
    <w:uiPriority w:val="99"/>
    <w:rsid w:val="00EE3B69"/>
    <w:pPr>
      <w:tabs>
        <w:tab w:val="left" w:pos="3119"/>
        <w:tab w:val="left" w:pos="3686"/>
      </w:tabs>
      <w:ind w:left="4253" w:hanging="1701"/>
    </w:pPr>
  </w:style>
  <w:style w:type="paragraph" w:customStyle="1" w:styleId="Prliminairetitre">
    <w:name w:val="Préliminaire titre"/>
    <w:basedOn w:val="Normal"/>
    <w:next w:val="Normal"/>
    <w:uiPriority w:val="99"/>
    <w:rsid w:val="00EE3B69"/>
    <w:pPr>
      <w:spacing w:before="360" w:after="360"/>
      <w:jc w:val="center"/>
    </w:pPr>
    <w:rPr>
      <w:b/>
      <w:bCs/>
    </w:rPr>
  </w:style>
  <w:style w:type="paragraph" w:customStyle="1" w:styleId="Prliminairetype">
    <w:name w:val="Préliminaire type"/>
    <w:basedOn w:val="Normal"/>
    <w:next w:val="Normal"/>
    <w:uiPriority w:val="99"/>
    <w:rsid w:val="00EE3B69"/>
    <w:pPr>
      <w:spacing w:before="360" w:after="0"/>
      <w:jc w:val="center"/>
    </w:pPr>
    <w:rPr>
      <w:b/>
      <w:bCs/>
    </w:rPr>
  </w:style>
  <w:style w:type="paragraph" w:customStyle="1" w:styleId="QuotedNumPar">
    <w:name w:val="Quoted NumPar"/>
    <w:basedOn w:val="Normal"/>
    <w:uiPriority w:val="99"/>
    <w:rsid w:val="00EE3B69"/>
    <w:pPr>
      <w:ind w:left="1418" w:hanging="567"/>
    </w:pPr>
  </w:style>
  <w:style w:type="paragraph" w:customStyle="1" w:styleId="QuotedText">
    <w:name w:val="Quoted Text"/>
    <w:basedOn w:val="Normal"/>
    <w:uiPriority w:val="99"/>
    <w:rsid w:val="00EE3B69"/>
    <w:pPr>
      <w:ind w:left="1418"/>
    </w:pPr>
  </w:style>
  <w:style w:type="paragraph" w:customStyle="1" w:styleId="Rfrenceinterinstitutionelle">
    <w:name w:val="Référence interinstitutionelle"/>
    <w:basedOn w:val="Normal"/>
    <w:next w:val="Statut"/>
    <w:uiPriority w:val="99"/>
    <w:rsid w:val="00EE3B69"/>
    <w:pPr>
      <w:spacing w:before="0" w:after="0"/>
      <w:ind w:left="5103"/>
      <w:jc w:val="left"/>
    </w:pPr>
  </w:style>
  <w:style w:type="paragraph" w:customStyle="1" w:styleId="SectionTitle">
    <w:name w:val="SectionTitle"/>
    <w:basedOn w:val="Normal"/>
    <w:next w:val="Heading1"/>
    <w:uiPriority w:val="99"/>
    <w:rsid w:val="00EE3B69"/>
    <w:pPr>
      <w:keepNext/>
      <w:spacing w:after="360"/>
      <w:jc w:val="center"/>
    </w:pPr>
    <w:rPr>
      <w:b/>
      <w:bCs/>
      <w:smallCaps/>
      <w:sz w:val="28"/>
      <w:szCs w:val="28"/>
    </w:rPr>
  </w:style>
  <w:style w:type="paragraph" w:customStyle="1" w:styleId="TableTitle">
    <w:name w:val="Table Title"/>
    <w:basedOn w:val="Normal"/>
    <w:next w:val="Normal"/>
    <w:uiPriority w:val="99"/>
    <w:rsid w:val="00EE3B69"/>
    <w:pPr>
      <w:jc w:val="center"/>
    </w:pPr>
    <w:rPr>
      <w:b/>
      <w:bCs/>
    </w:rPr>
  </w:style>
  <w:style w:type="paragraph" w:customStyle="1" w:styleId="Tiret0">
    <w:name w:val="Tiret 0"/>
    <w:basedOn w:val="Point0"/>
    <w:uiPriority w:val="99"/>
    <w:rsid w:val="00EE3B69"/>
  </w:style>
  <w:style w:type="paragraph" w:customStyle="1" w:styleId="Tiret1">
    <w:name w:val="Tiret 1"/>
    <w:basedOn w:val="Point1"/>
    <w:uiPriority w:val="99"/>
    <w:rsid w:val="00EE3B69"/>
  </w:style>
  <w:style w:type="paragraph" w:customStyle="1" w:styleId="Tiret2">
    <w:name w:val="Tiret 2"/>
    <w:basedOn w:val="Point2"/>
    <w:uiPriority w:val="99"/>
    <w:rsid w:val="00EE3B69"/>
  </w:style>
  <w:style w:type="paragraph" w:customStyle="1" w:styleId="Tiret3">
    <w:name w:val="Tiret 3"/>
    <w:basedOn w:val="Point3"/>
    <w:uiPriority w:val="99"/>
    <w:rsid w:val="00EE3B69"/>
  </w:style>
  <w:style w:type="paragraph" w:customStyle="1" w:styleId="Tiret4">
    <w:name w:val="Tiret 4"/>
    <w:basedOn w:val="Point4"/>
    <w:uiPriority w:val="99"/>
    <w:rsid w:val="00EE3B69"/>
  </w:style>
  <w:style w:type="paragraph" w:styleId="TOAHeading">
    <w:name w:val="toa heading"/>
    <w:basedOn w:val="Normal"/>
    <w:next w:val="Normal"/>
    <w:uiPriority w:val="99"/>
    <w:rsid w:val="00EE3B69"/>
    <w:rPr>
      <w:rFonts w:ascii="Arial" w:hAnsi="Arial" w:cs="Arial"/>
      <w:b/>
      <w:bCs/>
    </w:rPr>
  </w:style>
  <w:style w:type="paragraph" w:styleId="TOC1">
    <w:name w:val="toc 1"/>
    <w:basedOn w:val="Normal"/>
    <w:next w:val="Normal"/>
    <w:uiPriority w:val="99"/>
    <w:rsid w:val="00EE3B69"/>
    <w:pPr>
      <w:tabs>
        <w:tab w:val="right" w:leader="dot" w:pos="9072"/>
      </w:tabs>
      <w:spacing w:before="300"/>
    </w:pPr>
  </w:style>
  <w:style w:type="paragraph" w:styleId="TOC2">
    <w:name w:val="toc 2"/>
    <w:basedOn w:val="Normal"/>
    <w:next w:val="Normal"/>
    <w:uiPriority w:val="99"/>
    <w:rsid w:val="00EE3B69"/>
    <w:pPr>
      <w:tabs>
        <w:tab w:val="right" w:leader="dot" w:pos="9072"/>
      </w:tabs>
      <w:spacing w:before="240"/>
      <w:ind w:left="641" w:hanging="284"/>
    </w:pPr>
  </w:style>
  <w:style w:type="paragraph" w:styleId="TOC3">
    <w:name w:val="toc 3"/>
    <w:basedOn w:val="Normal"/>
    <w:next w:val="Normal"/>
    <w:uiPriority w:val="99"/>
    <w:rsid w:val="00EE3B69"/>
    <w:pPr>
      <w:tabs>
        <w:tab w:val="right" w:leader="dot" w:pos="9072"/>
      </w:tabs>
      <w:spacing w:before="180"/>
      <w:ind w:left="641" w:hanging="284"/>
    </w:pPr>
  </w:style>
  <w:style w:type="paragraph" w:styleId="TOC4">
    <w:name w:val="toc 4"/>
    <w:basedOn w:val="Normal"/>
    <w:next w:val="Normal"/>
    <w:uiPriority w:val="99"/>
    <w:rsid w:val="00EE3B69"/>
    <w:pPr>
      <w:tabs>
        <w:tab w:val="right" w:leader="dot" w:pos="9072"/>
      </w:tabs>
      <w:ind w:left="641" w:hanging="284"/>
    </w:pPr>
  </w:style>
  <w:style w:type="paragraph" w:styleId="TOC5">
    <w:name w:val="toc 5"/>
    <w:basedOn w:val="Normal"/>
    <w:next w:val="Normal"/>
    <w:uiPriority w:val="99"/>
    <w:rsid w:val="00EE3B69"/>
    <w:pPr>
      <w:tabs>
        <w:tab w:val="right" w:leader="dot" w:pos="9072"/>
      </w:tabs>
      <w:spacing w:before="60"/>
      <w:ind w:left="1004" w:hanging="284"/>
    </w:pPr>
  </w:style>
  <w:style w:type="paragraph" w:styleId="TOC6">
    <w:name w:val="toc 6"/>
    <w:basedOn w:val="Normal"/>
    <w:next w:val="Normal"/>
    <w:uiPriority w:val="99"/>
    <w:rsid w:val="00EE3B69"/>
    <w:pPr>
      <w:tabs>
        <w:tab w:val="right" w:leader="dot" w:pos="9072"/>
      </w:tabs>
      <w:spacing w:before="60"/>
      <w:ind w:left="1004" w:hanging="284"/>
    </w:pPr>
  </w:style>
  <w:style w:type="paragraph" w:styleId="TOC7">
    <w:name w:val="toc 7"/>
    <w:basedOn w:val="Normal"/>
    <w:next w:val="Normal"/>
    <w:uiPriority w:val="99"/>
    <w:rsid w:val="00EE3B69"/>
    <w:pPr>
      <w:tabs>
        <w:tab w:val="right" w:leader="dot" w:pos="9072"/>
      </w:tabs>
      <w:spacing w:before="60"/>
      <w:ind w:left="1004" w:hanging="284"/>
    </w:pPr>
  </w:style>
  <w:style w:type="paragraph" w:styleId="TOC8">
    <w:name w:val="toc 8"/>
    <w:basedOn w:val="Normal"/>
    <w:next w:val="Normal"/>
    <w:uiPriority w:val="99"/>
    <w:rsid w:val="00EE3B69"/>
    <w:pPr>
      <w:tabs>
        <w:tab w:val="right" w:leader="dot" w:pos="9072"/>
      </w:tabs>
      <w:spacing w:before="60"/>
      <w:ind w:left="1004" w:hanging="284"/>
    </w:pPr>
  </w:style>
  <w:style w:type="paragraph" w:styleId="TOC9">
    <w:name w:val="toc 9"/>
    <w:basedOn w:val="Normal"/>
    <w:next w:val="Normal"/>
    <w:uiPriority w:val="99"/>
    <w:rsid w:val="00EE3B69"/>
    <w:pPr>
      <w:tabs>
        <w:tab w:val="right" w:leader="dot" w:pos="9072"/>
      </w:tabs>
      <w:ind w:left="1600"/>
    </w:pPr>
  </w:style>
  <w:style w:type="paragraph" w:styleId="TOCHeading">
    <w:name w:val="TOC Heading"/>
    <w:basedOn w:val="Normal"/>
    <w:next w:val="Normal"/>
    <w:uiPriority w:val="99"/>
    <w:qFormat/>
    <w:rsid w:val="00EE3B69"/>
    <w:pPr>
      <w:spacing w:after="240"/>
      <w:jc w:val="center"/>
    </w:pPr>
    <w:rPr>
      <w:b/>
      <w:bCs/>
      <w:sz w:val="28"/>
      <w:szCs w:val="28"/>
    </w:rPr>
  </w:style>
  <w:style w:type="paragraph" w:customStyle="1" w:styleId="Considrant">
    <w:name w:val="Considérant"/>
    <w:basedOn w:val="Normal"/>
    <w:uiPriority w:val="99"/>
    <w:rsid w:val="00EE3B69"/>
    <w:pPr>
      <w:numPr>
        <w:numId w:val="13"/>
      </w:numPr>
    </w:pPr>
  </w:style>
  <w:style w:type="paragraph" w:customStyle="1" w:styleId="Confidentialit">
    <w:name w:val="Confidentialité"/>
    <w:basedOn w:val="Normal"/>
    <w:next w:val="Statut"/>
    <w:uiPriority w:val="99"/>
    <w:rsid w:val="00EE3B69"/>
    <w:pPr>
      <w:spacing w:before="240" w:after="240"/>
      <w:ind w:left="5103"/>
    </w:pPr>
    <w:rPr>
      <w:u w:val="single"/>
    </w:rPr>
  </w:style>
  <w:style w:type="paragraph" w:customStyle="1" w:styleId="ManualConsidrant">
    <w:name w:val="Manual Considérant"/>
    <w:basedOn w:val="Normal"/>
    <w:uiPriority w:val="99"/>
    <w:rsid w:val="00EE3B69"/>
    <w:pPr>
      <w:ind w:left="709" w:hanging="709"/>
    </w:pPr>
  </w:style>
  <w:style w:type="paragraph" w:customStyle="1" w:styleId="FooterLandscape">
    <w:name w:val="FooterLandscape"/>
    <w:basedOn w:val="Footer"/>
    <w:uiPriority w:val="99"/>
    <w:rsid w:val="00EE3B69"/>
    <w:pPr>
      <w:tabs>
        <w:tab w:val="clear" w:pos="4536"/>
        <w:tab w:val="clear" w:pos="9072"/>
        <w:tab w:val="center" w:pos="7002"/>
        <w:tab w:val="right" w:pos="14005"/>
      </w:tabs>
    </w:pPr>
  </w:style>
  <w:style w:type="character" w:customStyle="1" w:styleId="CRMarker">
    <w:name w:val="CR Marker"/>
    <w:basedOn w:val="DefaultParagraphFont"/>
    <w:uiPriority w:val="99"/>
    <w:rsid w:val="00EE3B69"/>
    <w:rPr>
      <w:rFonts w:ascii="Wingdings" w:hAnsi="Wingdings" w:cs="Wingdings"/>
    </w:rPr>
  </w:style>
  <w:style w:type="paragraph" w:customStyle="1" w:styleId="CRSeparator">
    <w:name w:val="CR Separator"/>
    <w:basedOn w:val="Normal"/>
    <w:next w:val="CRReference"/>
    <w:uiPriority w:val="99"/>
    <w:rsid w:val="00EE3B69"/>
    <w:pPr>
      <w:keepNext/>
      <w:pBdr>
        <w:top w:val="single" w:sz="4" w:space="1" w:color="auto"/>
      </w:pBdr>
      <w:spacing w:before="0" w:after="0"/>
    </w:pPr>
  </w:style>
  <w:style w:type="paragraph" w:customStyle="1" w:styleId="CRReference">
    <w:name w:val="CR Reference"/>
    <w:basedOn w:val="Normal"/>
    <w:uiPriority w:val="99"/>
    <w:rsid w:val="00EE3B6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EE3B69"/>
    <w:rPr>
      <w:rFonts w:cs="Times New Roman"/>
      <w:vertAlign w:val="subscript"/>
    </w:rPr>
  </w:style>
  <w:style w:type="paragraph" w:customStyle="1" w:styleId="CRParaDeleted">
    <w:name w:val="CR ParaDeleted"/>
    <w:basedOn w:val="Normal"/>
    <w:next w:val="Normal"/>
    <w:uiPriority w:val="99"/>
    <w:rsid w:val="00EE3B69"/>
  </w:style>
  <w:style w:type="character" w:customStyle="1" w:styleId="CRTextDeleted">
    <w:name w:val="CR TextDeleted"/>
    <w:basedOn w:val="DefaultParagraphFont"/>
    <w:uiPriority w:val="99"/>
    <w:rsid w:val="00EE3B69"/>
    <w:rPr>
      <w:rFonts w:cs="Times New Roman"/>
    </w:rPr>
  </w:style>
  <w:style w:type="paragraph" w:customStyle="1" w:styleId="Titredumodificateur">
    <w:name w:val="Titre du modificateur"/>
    <w:basedOn w:val="Normal"/>
    <w:next w:val="Annexetitrefichefinacte"/>
    <w:uiPriority w:val="99"/>
    <w:rsid w:val="00EE3B69"/>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EE3B69"/>
    <w:pPr>
      <w:spacing w:before="0"/>
      <w:jc w:val="left"/>
    </w:pPr>
    <w:rPr>
      <w:lang w:val="en-US"/>
    </w:rPr>
  </w:style>
  <w:style w:type="paragraph" w:styleId="BalloonText">
    <w:name w:val="Balloon Text"/>
    <w:basedOn w:val="Normal"/>
    <w:link w:val="BalloonTextChar"/>
    <w:uiPriority w:val="99"/>
    <w:semiHidden/>
    <w:unhideWhenUsed/>
    <w:rsid w:val="00EE3B6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3B69"/>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EE3B69"/>
    <w:rPr>
      <w:b/>
      <w:bCs/>
    </w:rPr>
  </w:style>
  <w:style w:type="character" w:customStyle="1" w:styleId="CommentSubjectChar">
    <w:name w:val="Comment Subject Char"/>
    <w:basedOn w:val="CommentTextChar"/>
    <w:link w:val="CommentSubject"/>
    <w:uiPriority w:val="99"/>
    <w:semiHidden/>
    <w:rsid w:val="00EE3B69"/>
    <w:rPr>
      <w:rFonts w:ascii="Times New Roman" w:eastAsiaTheme="minorEastAsia" w:hAnsi="Times New Roman" w:cs="Times New Roman"/>
      <w:b/>
      <w:bCs/>
      <w:sz w:val="20"/>
      <w:szCs w:val="20"/>
      <w:lang w:val="fr-FR" w:eastAsia="en-GB"/>
    </w:rPr>
  </w:style>
  <w:style w:type="paragraph" w:customStyle="1" w:styleId="Pagedecouverture">
    <w:name w:val="Page de couverture"/>
    <w:basedOn w:val="Normal"/>
    <w:next w:val="Normal"/>
    <w:rsid w:val="00EE3B69"/>
    <w:pPr>
      <w:autoSpaceDE/>
      <w:autoSpaceDN/>
      <w:spacing w:before="0" w:after="0"/>
    </w:pPr>
    <w:rPr>
      <w:rFonts w:eastAsiaTheme="minorHAnsi"/>
      <w:szCs w:val="22"/>
      <w:lang w:eastAsia="en-US"/>
    </w:rPr>
  </w:style>
  <w:style w:type="paragraph" w:customStyle="1" w:styleId="FooterCoverPage">
    <w:name w:val="Footer Cover Page"/>
    <w:basedOn w:val="Normal"/>
    <w:link w:val="FooterCoverPageChar"/>
    <w:rsid w:val="00EE3B69"/>
    <w:pPr>
      <w:tabs>
        <w:tab w:val="center" w:pos="4535"/>
        <w:tab w:val="right" w:pos="9071"/>
        <w:tab w:val="right" w:pos="9921"/>
      </w:tabs>
      <w:spacing w:before="360" w:after="0"/>
      <w:ind w:left="-850" w:right="-850"/>
      <w:jc w:val="left"/>
    </w:pPr>
    <w:rPr>
      <w:u w:val="single"/>
    </w:rPr>
  </w:style>
  <w:style w:type="character" w:customStyle="1" w:styleId="AnnexetitreacteChar">
    <w:name w:val="Annexe titre (acte) Char"/>
    <w:basedOn w:val="DefaultParagraphFont"/>
    <w:link w:val="Annexetitreacte"/>
    <w:uiPriority w:val="99"/>
    <w:rsid w:val="00EE3B69"/>
    <w:rPr>
      <w:rFonts w:ascii="Times New Roman" w:eastAsiaTheme="minorEastAsia" w:hAnsi="Times New Roman" w:cs="Times New Roman"/>
      <w:b/>
      <w:bCs/>
      <w:sz w:val="24"/>
      <w:szCs w:val="24"/>
      <w:u w:val="single"/>
      <w:lang w:val="fr-FR" w:eastAsia="en-GB"/>
    </w:rPr>
  </w:style>
  <w:style w:type="character" w:customStyle="1" w:styleId="FooterCoverPageChar">
    <w:name w:val="Footer Cover Page Char"/>
    <w:basedOn w:val="AnnexetitreacteChar"/>
    <w:link w:val="FooterCoverPage"/>
    <w:rsid w:val="00EE3B69"/>
    <w:rPr>
      <w:rFonts w:ascii="Times New Roman" w:eastAsiaTheme="minorEastAsia" w:hAnsi="Times New Roman" w:cs="Times New Roman"/>
      <w:b w:val="0"/>
      <w:bCs w:val="0"/>
      <w:sz w:val="24"/>
      <w:szCs w:val="24"/>
      <w:u w:val="single"/>
      <w:lang w:val="fr-FR" w:eastAsia="en-GB"/>
    </w:rPr>
  </w:style>
  <w:style w:type="paragraph" w:customStyle="1" w:styleId="FooterSensitivity">
    <w:name w:val="Footer Sensitivity"/>
    <w:basedOn w:val="Normal"/>
    <w:link w:val="FooterSensitivityChar"/>
    <w:rsid w:val="00EE3B69"/>
    <w:pPr>
      <w:pBdr>
        <w:top w:val="single" w:sz="4" w:space="1" w:color="auto"/>
        <w:left w:val="single" w:sz="4" w:space="4" w:color="auto"/>
        <w:bottom w:val="single" w:sz="4" w:space="1" w:color="auto"/>
        <w:right w:val="single" w:sz="4" w:space="4" w:color="auto"/>
      </w:pBdr>
      <w:spacing w:before="360" w:after="0"/>
      <w:ind w:left="113" w:right="113"/>
      <w:jc w:val="center"/>
    </w:pPr>
    <w:rPr>
      <w:b/>
      <w:sz w:val="32"/>
      <w:u w:val="single"/>
    </w:rPr>
  </w:style>
  <w:style w:type="character" w:customStyle="1" w:styleId="FooterSensitivityChar">
    <w:name w:val="Footer Sensitivity Char"/>
    <w:basedOn w:val="AnnexetitreacteChar"/>
    <w:link w:val="FooterSensitivity"/>
    <w:rsid w:val="00EE3B69"/>
    <w:rPr>
      <w:rFonts w:ascii="Times New Roman" w:eastAsiaTheme="minorEastAsia" w:hAnsi="Times New Roman" w:cs="Times New Roman"/>
      <w:b/>
      <w:bCs w:val="0"/>
      <w:sz w:val="32"/>
      <w:szCs w:val="24"/>
      <w:u w:val="single"/>
      <w:lang w:val="fr-FR" w:eastAsia="en-GB"/>
    </w:rPr>
  </w:style>
  <w:style w:type="paragraph" w:customStyle="1" w:styleId="HeaderCoverPage">
    <w:name w:val="Header Cover Page"/>
    <w:basedOn w:val="Normal"/>
    <w:link w:val="HeaderCoverPageChar"/>
    <w:rsid w:val="00EE3B69"/>
    <w:pPr>
      <w:tabs>
        <w:tab w:val="center" w:pos="4535"/>
        <w:tab w:val="right" w:pos="9071"/>
      </w:tabs>
      <w:spacing w:before="0"/>
    </w:pPr>
    <w:rPr>
      <w:u w:val="single"/>
    </w:rPr>
  </w:style>
  <w:style w:type="character" w:customStyle="1" w:styleId="HeaderCoverPageChar">
    <w:name w:val="Header Cover Page Char"/>
    <w:basedOn w:val="AnnexetitreacteChar"/>
    <w:link w:val="HeaderCoverPage"/>
    <w:rsid w:val="00EE3B69"/>
    <w:rPr>
      <w:rFonts w:ascii="Times New Roman" w:eastAsiaTheme="minorEastAsia" w:hAnsi="Times New Roman" w:cs="Times New Roman"/>
      <w:b w:val="0"/>
      <w:bCs w:val="0"/>
      <w:sz w:val="24"/>
      <w:szCs w:val="24"/>
      <w:u w:val="single"/>
      <w:lang w:val="fr-FR" w:eastAsia="en-GB"/>
    </w:rPr>
  </w:style>
  <w:style w:type="paragraph" w:customStyle="1" w:styleId="HeaderSensitivity">
    <w:name w:val="Header Sensitivity"/>
    <w:basedOn w:val="Normal"/>
    <w:link w:val="HeaderSensitivityChar"/>
    <w:rsid w:val="00EE3B69"/>
    <w:pPr>
      <w:pBdr>
        <w:top w:val="single" w:sz="4" w:space="1" w:color="auto"/>
        <w:left w:val="single" w:sz="4" w:space="4" w:color="auto"/>
        <w:bottom w:val="single" w:sz="4" w:space="1" w:color="auto"/>
        <w:right w:val="single" w:sz="4" w:space="4" w:color="auto"/>
      </w:pBdr>
      <w:spacing w:before="0"/>
      <w:ind w:left="113" w:right="113"/>
      <w:jc w:val="center"/>
    </w:pPr>
    <w:rPr>
      <w:b/>
      <w:sz w:val="32"/>
      <w:u w:val="single"/>
    </w:rPr>
  </w:style>
  <w:style w:type="character" w:customStyle="1" w:styleId="HeaderSensitivityChar">
    <w:name w:val="Header Sensitivity Char"/>
    <w:basedOn w:val="AnnexetitreacteChar"/>
    <w:link w:val="HeaderSensitivity"/>
    <w:rsid w:val="00EE3B69"/>
    <w:rPr>
      <w:rFonts w:ascii="Times New Roman" w:eastAsiaTheme="minorEastAsia" w:hAnsi="Times New Roman" w:cs="Times New Roman"/>
      <w:b/>
      <w:bCs w:val="0"/>
      <w:sz w:val="32"/>
      <w:szCs w:val="24"/>
      <w:u w:val="single"/>
      <w:lang w:val="fr-FR" w:eastAsia="en-GB"/>
    </w:rPr>
  </w:style>
  <w:style w:type="paragraph" w:customStyle="1" w:styleId="HeaderSensitivityRight">
    <w:name w:val="Header Sensitivity Right"/>
    <w:basedOn w:val="Normal"/>
    <w:link w:val="HeaderSensitivityRightChar"/>
    <w:rsid w:val="00EE3B69"/>
    <w:pPr>
      <w:spacing w:before="0"/>
      <w:jc w:val="right"/>
    </w:pPr>
    <w:rPr>
      <w:sz w:val="28"/>
      <w:u w:val="single"/>
    </w:rPr>
  </w:style>
  <w:style w:type="character" w:customStyle="1" w:styleId="HeaderSensitivityRightChar">
    <w:name w:val="Header Sensitivity Right Char"/>
    <w:basedOn w:val="AnnexetitreacteChar"/>
    <w:link w:val="HeaderSensitivityRight"/>
    <w:rsid w:val="00EE3B69"/>
    <w:rPr>
      <w:rFonts w:ascii="Times New Roman" w:eastAsiaTheme="minorEastAsia" w:hAnsi="Times New Roman" w:cs="Times New Roman"/>
      <w:b w:val="0"/>
      <w:bCs w:val="0"/>
      <w:sz w:val="28"/>
      <w:szCs w:val="24"/>
      <w:u w:val="single"/>
      <w:lang w:val="fr-FR" w:eastAsia="en-GB"/>
    </w:rPr>
  </w:style>
  <w:style w:type="paragraph" w:styleId="Revision">
    <w:name w:val="Revision"/>
    <w:hidden/>
    <w:uiPriority w:val="99"/>
    <w:semiHidden/>
    <w:rsid w:val="00300BB9"/>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858537">
      <w:bodyDiv w:val="1"/>
      <w:marLeft w:val="0"/>
      <w:marRight w:val="0"/>
      <w:marTop w:val="0"/>
      <w:marBottom w:val="0"/>
      <w:divBdr>
        <w:top w:val="none" w:sz="0" w:space="0" w:color="auto"/>
        <w:left w:val="none" w:sz="0" w:space="0" w:color="auto"/>
        <w:bottom w:val="none" w:sz="0" w:space="0" w:color="auto"/>
        <w:right w:val="none" w:sz="0" w:space="0" w:color="auto"/>
      </w:divBdr>
    </w:div>
    <w:div w:id="181640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omments" Target="comment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6/09/relationships/commentsIds" Target="commentsIds.xm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NFListDisplayForm</Display>
  <Edit>NFListEditForm</Edit>
  <New>NFListEditForm</New>
</FormTemplates>
</file>

<file path=customXml/item4.xml><?xml version="1.0" encoding="utf-8"?>
<?mso-contentType ?>
<FormTemplates>
  <Display>DocumentLibraryForm</Display>
  <Edit>DocumentLibraryForm</Edit>
  <New>DocumentLibraryForm</New>
  <MobileDisplayFormUrl/>
  <MobileEditFormUrl/>
  <MobileNewFormUrl/>
</FormTemplates>
</file>

<file path=customXml/item5.xml><?xml version="1.0" encoding="utf-8"?>
<p:properties xmlns:p="http://schemas.microsoft.com/office/2006/metadata/properties" xmlns:xsi="http://www.w3.org/2001/XMLSchema-instance" xmlns:pc="http://schemas.microsoft.com/office/infopath/2007/PartnerControls">
  <documentManagement>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FilenameMeetingType xmlns="08acf695-f66a-4768-b3cf-48c5dc920dbe" xsi:nil="true"/>
    <NextMeetingType xmlns="08acf695-f66a-4768-b3cf-48c5dc920dbe" xsi:nil="true"/>
    <FormData xmlns="http://schemas.microsoft.com/sharepoint/v3">&lt;?xml version="1.0" encoding="utf-8"?&gt;&lt;FormVariables&gt;&lt;Version /&gt;&lt;Advanced type="System.Boolean"&gt;False&lt;/Advanced&gt;&lt;/FormVariables&gt;</FormData>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ERIS_AssignedTo xmlns="08acf695-f66a-4768-b3cf-48c5dc920dbe">
      <UserInfo>
        <DisplayName/>
        <AccountId xsi:nil="true"/>
        <AccountType/>
      </UserInfo>
    </ERIS_AssignedTo>
    <TaxCatchAll xmlns="08acf695-f66a-4768-b3cf-48c5dc920dbe">
      <Value>9</Value>
      <Value>42</Value>
      <Value>5</Value>
      <Value>4</Value>
      <Value>3</Value>
      <Value>8</Value>
    </TaxCatchAll>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ERIS_OtherReference xmlns="08acf695-f66a-4768-b3cf-48c5dc920dbe" xsi:nil="true"/>
    <NextMeeting xmlns="08acf695-f66a-4768-b3cf-48c5dc920dbe" xsi:nil="true"/>
    <ERIS_Relation xmlns="08acf695-f66a-4768-b3cf-48c5dc920dbe">, </ERIS_Relation>
    <ERIS_ApprovalStatus xmlns="08acf695-f66a-4768-b3cf-48c5dc920dbe">DRAFT</ERIS_ApprovalStatus>
    <IconOverlay xmlns="http://schemas.microsoft.com/sharepoint/v4" xsi:nil="true"/>
    <ERIS_AdditionalMarkings xmlns="08acf695-f66a-4768-b3cf-48c5dc920dbe" xsi:nil="true"/>
    <FilenameMeetingAgendaNo xmlns="08acf695-f66a-4768-b3cf-48c5dc920dbe" xsi:nil="true"/>
    <ERIS_SupersededObsolete xmlns="08acf695-f66a-4768-b3cf-48c5dc920dbe">false</ERIS_SupersededObsolete>
    <SubmittingDepartment xmlns="08acf695-f66a-4768-b3cf-48c5dc920dbe" xsi:nil="true"/>
    <SourceDocumentInfo xmlns="08acf695-f66a-4768-b3cf-48c5dc920dbe" xsi:nil="true"/>
    <ERIS_BusinessArea xmlns="08acf695-f66a-4768-b3cf-48c5dc920dbe" xsi:nil="true"/>
    <ERIS_RecordNumber xmlns="08acf695-f66a-4768-b3cf-48c5dc920dbe">EIOPA(2025)0138482</ERIS_RecordNumber>
    <FilenameMeetingNo xmlns="08acf695-f66a-4768-b3cf-48c5dc920dbe" xsi:nil="true"/>
    <NextMeetingSubfolder xmlns="08acf695-f66a-4768-b3cf-48c5dc920dbe" xsi:nil="true"/>
    <ERIS_ConfidentialityLevel xmlns="08acf695-f66a-4768-b3cf-48c5dc920dbe">EIOPA Regular Use</ERIS_ConfidentialityLevel>
    <MeetingApprovalPath xmlns="08acf695-f66a-4768-b3cf-48c5dc920dbe"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16FAEB-FC0F-4EB7-AB83-AD388EA7169E}">
  <ds:schemaRefs>
    <ds:schemaRef ds:uri="http://schemas.microsoft.com/sharepoint/v3/contenttype/forms/url"/>
  </ds:schemaRefs>
</ds:datastoreItem>
</file>

<file path=customXml/itemProps2.xml><?xml version="1.0" encoding="utf-8"?>
<ds:datastoreItem xmlns:ds="http://schemas.openxmlformats.org/officeDocument/2006/customXml" ds:itemID="{D9019FC1-1D92-4AFC-AB63-18AF0E6B9EDA}">
  <ds:schemaRefs>
    <ds:schemaRef ds:uri="http://schemas.openxmlformats.org/officeDocument/2006/bibliography"/>
  </ds:schemaRefs>
</ds:datastoreItem>
</file>

<file path=customXml/itemProps3.xml><?xml version="1.0" encoding="utf-8"?>
<ds:datastoreItem xmlns:ds="http://schemas.openxmlformats.org/officeDocument/2006/customXml" ds:itemID="{F85F226E-AE7C-4DE3-A5AE-4F431A78F435}">
  <ds:schemaRefs>
    <ds:schemaRef ds:uri="http://schemas.microsoft.com/sharepoint/v3/contenttype/forms"/>
  </ds:schemaRefs>
</ds:datastoreItem>
</file>

<file path=customXml/itemProps4.xml><?xml version="1.0" encoding="utf-8"?>
<ds:datastoreItem xmlns:ds="http://schemas.openxmlformats.org/officeDocument/2006/customXml" ds:itemID="{35CC04E6-753B-4E1F-94EB-A62993299F12}">
  <ds:schemaRefs/>
</ds:datastoreItem>
</file>

<file path=customXml/itemProps5.xml><?xml version="1.0" encoding="utf-8"?>
<ds:datastoreItem xmlns:ds="http://schemas.openxmlformats.org/officeDocument/2006/customXml" ds:itemID="{C7519E25-D660-4039-A0BC-A823BC594945}">
  <ds:schemaRefs>
    <ds:schemaRef ds:uri="http://purl.org/dc/dcmitype/"/>
    <ds:schemaRef ds:uri="http://schemas.microsoft.com/sharepoint/v4"/>
    <ds:schemaRef ds:uri="08acf695-f66a-4768-b3cf-48c5dc920dbe"/>
    <ds:schemaRef ds:uri="http://schemas.microsoft.com/sharepoint/v3"/>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7d3a43e0-6a6d-43c3-be80-d9064606a4a9"/>
    <ds:schemaRef ds:uri="http://www.w3.org/XML/1998/namespace"/>
  </ds:schemaRefs>
</ds:datastoreItem>
</file>

<file path=customXml/itemProps6.xml><?xml version="1.0" encoding="utf-8"?>
<ds:datastoreItem xmlns:ds="http://schemas.openxmlformats.org/officeDocument/2006/customXml" ds:itemID="{EE07F535-8088-478D-907A-E66BA8B7A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4425</Words>
  <Characters>25229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2025-06-03T14:24:00Z</dcterms:created>
  <dcterms:modified xsi:type="dcterms:W3CDTF">2025-07-08T14:40:00Z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RecordNumberSubmitted">
    <vt:lpwstr>EIOPA(2025)0138482</vt:lpwstr>
  </property>
  <property fmtid="{D5CDD505-2E9C-101B-9397-08002B2CF9AE}" pid="4" name="ContentTypeId">
    <vt:lpwstr>0x010100BD4417634701014DA0CDE7BA7EA0A0370010DE6CC8CF7C2F4C95DD4560A5BFE726</vt:lpwstr>
  </property>
  <property fmtid="{D5CDD505-2E9C-101B-9397-08002B2CF9AE}" pid="5" name="ERISKeywords">
    <vt:lpwstr/>
  </property>
  <property fmtid="{D5CDD505-2E9C-101B-9397-08002B2CF9AE}" pid="6" name="RecordPoint_ActiveItemWebId">
    <vt:lpwstr>{7d3a43e0-6a6d-43c3-be80-d9064606a4a9}</vt:lpwstr>
  </property>
  <property fmtid="{D5CDD505-2E9C-101B-9397-08002B2CF9AE}" pid="7" name="ERIS_Department">
    <vt:lpwstr>9;#Supervisory Processes Department|3a9db3ad-f1a2-49c0-8c29-af39c608fb30</vt:lpwstr>
  </property>
  <property fmtid="{D5CDD505-2E9C-101B-9397-08002B2CF9AE}" pid="8" name="RecordPoint_WorkflowType">
    <vt:lpwstr>ActiveSubmitStub</vt:lpwstr>
  </property>
  <property fmtid="{D5CDD505-2E9C-101B-9397-08002B2CF9AE}" pid="9" name="ERISDocumentType">
    <vt:lpwstr/>
  </property>
  <property fmtid="{D5CDD505-2E9C-101B-9397-08002B2CF9AE}" pid="10" name="ERIS_DocumentType">
    <vt:lpwstr>42;#Consultation/Discussion Paper|d6165307-c9dd-4b86-89b7-c1e302d608ac</vt:lpwstr>
  </property>
  <property fmtid="{D5CDD505-2E9C-101B-9397-08002B2CF9AE}" pid="11" name="ERIS_Language">
    <vt:lpwstr>3;#English|2741a941-2920-4ba4-aa70-d8ed6ac1785d</vt:lpwstr>
  </property>
  <property fmtid="{D5CDD505-2E9C-101B-9397-08002B2CF9AE}" pid="12" name="RecordPoint_ActiveItemSiteId">
    <vt:lpwstr>{7a172dfa-c9d6-41b8-93a6-13c75f55ec66}</vt:lpwstr>
  </property>
  <property fmtid="{D5CDD505-2E9C-101B-9397-08002B2CF9AE}" pid="13" name="_edoclink_DocumentConvertToPdf">
    <vt:lpwstr/>
  </property>
  <property fmtid="{D5CDD505-2E9C-101B-9397-08002B2CF9AE}" pid="14" name="MDU">
    <vt:lpwstr/>
  </property>
  <property fmtid="{D5CDD505-2E9C-101B-9397-08002B2CF9AE}" pid="15" name="RecordPoint_ActiveItemListId">
    <vt:lpwstr>{335d190b-d285-4fb9-b9c4-fd3b7459182d}</vt:lpwstr>
  </property>
  <property fmtid="{D5CDD505-2E9C-101B-9397-08002B2CF9AE}" pid="16" name="RecordPoint_ActiveItemUniqueId">
    <vt:lpwstr>{4e8429e9-0722-4319-96f6-52e069893e96}</vt:lpwstr>
  </property>
  <property fmtid="{D5CDD505-2E9C-101B-9397-08002B2CF9AE}" pid="17" name="RecordPoint_SubmissionCompleted">
    <vt:lpwstr>2025-07-08T16:41:06.0551076+02:00</vt:lpwstr>
  </property>
  <property fmtid="{D5CDD505-2E9C-101B-9397-08002B2CF9AE}" pid="18" name="RecordPoint_ActiveItemMoved">
    <vt:lpwstr/>
  </property>
  <property fmtid="{D5CDD505-2E9C-101B-9397-08002B2CF9AE}" pid="19" name="RecordPoint_RecordFormat">
    <vt:lpwstr/>
  </property>
  <property fmtid="{D5CDD505-2E9C-101B-9397-08002B2CF9AE}" pid="20" name="ERIS_Keywords">
    <vt:lpwstr>8;#Quantitative Reporting Templates|d7753427-b1c9-4f72-b6a6-10b2a5ee67e3;#4;#Prudential Policy|43245a93-b13b-4262-9edd-8f7887118150;#5;#Regulatory Framework Monitoring|c95f4284-c8c2-4a99-bcad-302f92cd1745</vt:lpwstr>
  </property>
</Properties>
</file>